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919DB" w14:textId="6347EC85" w:rsidR="00561772" w:rsidRDefault="006533FF" w:rsidP="00392D68">
      <w:pPr>
        <w:pStyle w:val="Style1"/>
        <w:widowControl/>
        <w:tabs>
          <w:tab w:val="left" w:leader="dot" w:pos="9639"/>
        </w:tabs>
        <w:spacing w:line="360" w:lineRule="auto"/>
        <w:contextualSpacing/>
        <w:rPr>
          <w:rStyle w:val="FontStyle15"/>
          <w:sz w:val="20"/>
          <w:szCs w:val="20"/>
        </w:rPr>
      </w:pPr>
      <w:r>
        <w:rPr>
          <w:rStyle w:val="FontStyle12"/>
          <w:sz w:val="20"/>
          <w:szCs w:val="20"/>
        </w:rPr>
        <w:t>PROP</w:t>
      </w:r>
      <w:r w:rsidR="0078118C">
        <w:rPr>
          <w:rStyle w:val="FontStyle12"/>
          <w:sz w:val="20"/>
          <w:szCs w:val="20"/>
        </w:rPr>
        <w:t>O</w:t>
      </w:r>
      <w:r>
        <w:rPr>
          <w:rStyle w:val="FontStyle12"/>
          <w:sz w:val="20"/>
          <w:szCs w:val="20"/>
        </w:rPr>
        <w:t>NOWANE POSTANOWIENIA UMOWNE</w:t>
      </w:r>
    </w:p>
    <w:p w14:paraId="1C51BB61" w14:textId="77777777" w:rsidR="00561772" w:rsidRPr="007B37CF" w:rsidRDefault="00561772" w:rsidP="00C93D48">
      <w:pPr>
        <w:pStyle w:val="Style7"/>
        <w:widowControl/>
        <w:tabs>
          <w:tab w:val="left" w:leader="dot" w:pos="3936"/>
          <w:tab w:val="left" w:pos="4085"/>
        </w:tabs>
        <w:spacing w:before="19" w:line="360" w:lineRule="auto"/>
        <w:contextualSpacing/>
        <w:jc w:val="both"/>
        <w:rPr>
          <w:rStyle w:val="FontStyle15"/>
          <w:sz w:val="20"/>
          <w:szCs w:val="20"/>
        </w:rPr>
      </w:pPr>
    </w:p>
    <w:p w14:paraId="068E4365" w14:textId="2460AFBC" w:rsidR="003115CA" w:rsidRDefault="003115CA" w:rsidP="00C93D48">
      <w:pPr>
        <w:pStyle w:val="Style7"/>
        <w:widowControl/>
        <w:tabs>
          <w:tab w:val="left" w:leader="dot" w:pos="3936"/>
          <w:tab w:val="left" w:pos="4085"/>
        </w:tabs>
        <w:spacing w:before="19" w:line="360" w:lineRule="auto"/>
        <w:contextualSpacing/>
        <w:jc w:val="both"/>
        <w:rPr>
          <w:rStyle w:val="FontStyle15"/>
          <w:sz w:val="20"/>
          <w:szCs w:val="20"/>
        </w:rPr>
      </w:pPr>
      <w:r w:rsidRPr="007B37CF">
        <w:rPr>
          <w:rStyle w:val="FontStyle15"/>
          <w:sz w:val="20"/>
          <w:szCs w:val="20"/>
        </w:rPr>
        <w:t>zawarta w</w:t>
      </w:r>
      <w:r w:rsidR="00D941B2" w:rsidRPr="007B37CF">
        <w:rPr>
          <w:rStyle w:val="FontStyle15"/>
          <w:sz w:val="20"/>
          <w:szCs w:val="20"/>
        </w:rPr>
        <w:t xml:space="preserve"> dniu </w:t>
      </w:r>
      <w:r w:rsidR="0077249E">
        <w:rPr>
          <w:rStyle w:val="FontStyle15"/>
          <w:sz w:val="20"/>
          <w:szCs w:val="20"/>
        </w:rPr>
        <w:t>……</w:t>
      </w:r>
      <w:r w:rsidR="00EB7C5D">
        <w:rPr>
          <w:rStyle w:val="FontStyle15"/>
          <w:sz w:val="20"/>
          <w:szCs w:val="20"/>
        </w:rPr>
        <w:t>…..</w:t>
      </w:r>
      <w:r w:rsidR="0077249E">
        <w:rPr>
          <w:rStyle w:val="FontStyle15"/>
          <w:sz w:val="20"/>
          <w:szCs w:val="20"/>
        </w:rPr>
        <w:t>202</w:t>
      </w:r>
      <w:r w:rsidR="00EA0E8D">
        <w:rPr>
          <w:rStyle w:val="FontStyle15"/>
          <w:sz w:val="20"/>
          <w:szCs w:val="20"/>
        </w:rPr>
        <w:t>5</w:t>
      </w:r>
      <w:r w:rsidR="0057241B" w:rsidRPr="007B37CF">
        <w:rPr>
          <w:rStyle w:val="FontStyle15"/>
          <w:sz w:val="20"/>
          <w:szCs w:val="20"/>
        </w:rPr>
        <w:t xml:space="preserve"> </w:t>
      </w:r>
      <w:r w:rsidRPr="007B37CF">
        <w:rPr>
          <w:rStyle w:val="FontStyle15"/>
          <w:sz w:val="20"/>
          <w:szCs w:val="20"/>
        </w:rPr>
        <w:t>roku w Lublinie</w:t>
      </w:r>
      <w:r w:rsidR="009B4051" w:rsidRPr="007B37CF">
        <w:rPr>
          <w:rStyle w:val="FontStyle15"/>
          <w:sz w:val="20"/>
          <w:szCs w:val="20"/>
        </w:rPr>
        <w:t xml:space="preserve"> pomiędzy</w:t>
      </w:r>
      <w:r w:rsidRPr="007B37CF">
        <w:rPr>
          <w:rStyle w:val="FontStyle15"/>
          <w:sz w:val="20"/>
          <w:szCs w:val="20"/>
        </w:rPr>
        <w:t>:</w:t>
      </w:r>
    </w:p>
    <w:p w14:paraId="1ABC344A" w14:textId="77777777" w:rsidR="00561772" w:rsidRPr="007B37CF" w:rsidRDefault="00561772" w:rsidP="00C93D48">
      <w:pPr>
        <w:pStyle w:val="Style7"/>
        <w:widowControl/>
        <w:tabs>
          <w:tab w:val="left" w:leader="dot" w:pos="3936"/>
          <w:tab w:val="left" w:pos="4085"/>
        </w:tabs>
        <w:spacing w:before="19" w:line="360" w:lineRule="auto"/>
        <w:contextualSpacing/>
        <w:jc w:val="both"/>
        <w:rPr>
          <w:rStyle w:val="FontStyle15"/>
          <w:sz w:val="20"/>
          <w:szCs w:val="20"/>
        </w:rPr>
      </w:pPr>
    </w:p>
    <w:p w14:paraId="412EB002" w14:textId="77777777" w:rsidR="00561772" w:rsidRDefault="00434DCC" w:rsidP="00C93D48">
      <w:pPr>
        <w:spacing w:line="360" w:lineRule="auto"/>
        <w:jc w:val="both"/>
        <w:rPr>
          <w:b/>
          <w:bCs/>
          <w:sz w:val="20"/>
        </w:rPr>
      </w:pPr>
      <w:r>
        <w:rPr>
          <w:b/>
          <w:bCs/>
          <w:sz w:val="20"/>
        </w:rPr>
        <w:t>Skarbem Państwa - Generalnym Dyrektorem</w:t>
      </w:r>
      <w:r w:rsidR="00561772" w:rsidRPr="00561772">
        <w:rPr>
          <w:b/>
          <w:bCs/>
          <w:sz w:val="20"/>
        </w:rPr>
        <w:t xml:space="preserve"> Dróg Krajowych i Autostrad </w:t>
      </w:r>
      <w:r w:rsidR="00561772" w:rsidRPr="00561772">
        <w:rPr>
          <w:bCs/>
          <w:sz w:val="20"/>
        </w:rPr>
        <w:t>reprezentowanym przez pełnomocników:</w:t>
      </w:r>
    </w:p>
    <w:p w14:paraId="37230E40" w14:textId="77777777" w:rsidR="00862FCB" w:rsidRPr="00862FCB" w:rsidRDefault="00862FCB" w:rsidP="00C93D48">
      <w:pPr>
        <w:spacing w:line="360" w:lineRule="auto"/>
        <w:jc w:val="both"/>
        <w:rPr>
          <w:b/>
          <w:bCs/>
          <w:sz w:val="20"/>
        </w:rPr>
      </w:pPr>
    </w:p>
    <w:p w14:paraId="56E678B4" w14:textId="6B90DA03" w:rsidR="00561772" w:rsidRPr="00561772" w:rsidRDefault="00561772" w:rsidP="00C93D48">
      <w:pPr>
        <w:spacing w:line="360" w:lineRule="auto"/>
        <w:rPr>
          <w:sz w:val="20"/>
        </w:rPr>
      </w:pPr>
      <w:r w:rsidRPr="00561772">
        <w:rPr>
          <w:sz w:val="20"/>
        </w:rPr>
        <w:t>1. ………………………………………………………………………………………………………………</w:t>
      </w:r>
    </w:p>
    <w:p w14:paraId="62B167DB" w14:textId="77777777" w:rsidR="00561772" w:rsidRPr="00561772" w:rsidRDefault="00561772" w:rsidP="00C93D48">
      <w:pPr>
        <w:spacing w:line="360" w:lineRule="auto"/>
        <w:rPr>
          <w:sz w:val="20"/>
        </w:rPr>
      </w:pPr>
    </w:p>
    <w:p w14:paraId="4AEA2DED" w14:textId="2F088719" w:rsidR="00561772" w:rsidRDefault="00561772" w:rsidP="00C93D48">
      <w:pPr>
        <w:spacing w:line="360" w:lineRule="auto"/>
        <w:rPr>
          <w:sz w:val="20"/>
        </w:rPr>
      </w:pPr>
      <w:r w:rsidRPr="00561772">
        <w:rPr>
          <w:sz w:val="20"/>
        </w:rPr>
        <w:t>2. ……………………………………………………………………………………………………………..</w:t>
      </w:r>
    </w:p>
    <w:p w14:paraId="14F0B01F" w14:textId="77777777" w:rsidR="005B2429" w:rsidRPr="00561772" w:rsidRDefault="005B2429" w:rsidP="00C93D48">
      <w:pPr>
        <w:spacing w:line="360" w:lineRule="auto"/>
        <w:rPr>
          <w:sz w:val="20"/>
        </w:rPr>
      </w:pPr>
    </w:p>
    <w:p w14:paraId="70A152A0" w14:textId="0DEED3F3" w:rsidR="00561772" w:rsidRPr="005B2429" w:rsidRDefault="00561772" w:rsidP="00C93D48">
      <w:pPr>
        <w:spacing w:line="360" w:lineRule="auto"/>
        <w:jc w:val="both"/>
        <w:rPr>
          <w:bCs/>
          <w:spacing w:val="-6"/>
          <w:sz w:val="20"/>
        </w:rPr>
      </w:pPr>
      <w:r w:rsidRPr="005B2429">
        <w:rPr>
          <w:bCs/>
          <w:spacing w:val="-6"/>
          <w:sz w:val="20"/>
        </w:rPr>
        <w:t>Generalnej Dyrekcji Dróg Krajowych i Autostrad w Lublinie,</w:t>
      </w:r>
      <w:r w:rsidR="00C3359A">
        <w:rPr>
          <w:bCs/>
          <w:spacing w:val="-6"/>
          <w:sz w:val="20"/>
        </w:rPr>
        <w:t xml:space="preserve"> ul. </w:t>
      </w:r>
      <w:r w:rsidR="00EA0E8D">
        <w:rPr>
          <w:bCs/>
          <w:spacing w:val="-6"/>
          <w:sz w:val="20"/>
        </w:rPr>
        <w:t>Techniczna 4</w:t>
      </w:r>
      <w:r w:rsidR="00C3359A">
        <w:rPr>
          <w:bCs/>
          <w:spacing w:val="-6"/>
          <w:sz w:val="20"/>
        </w:rPr>
        <w:t>, 20-</w:t>
      </w:r>
      <w:r w:rsidR="00EA0E8D">
        <w:rPr>
          <w:bCs/>
          <w:spacing w:val="-6"/>
          <w:sz w:val="20"/>
        </w:rPr>
        <w:t>151</w:t>
      </w:r>
      <w:r w:rsidR="00C3359A">
        <w:rPr>
          <w:bCs/>
          <w:spacing w:val="-6"/>
          <w:sz w:val="20"/>
        </w:rPr>
        <w:t xml:space="preserve"> Lublin,</w:t>
      </w:r>
      <w:r w:rsidR="00C3359A">
        <w:rPr>
          <w:bCs/>
          <w:spacing w:val="-6"/>
          <w:sz w:val="20"/>
        </w:rPr>
        <w:br/>
        <w:t>NIP 712-24-27-134, REGON 01751157500161.</w:t>
      </w:r>
    </w:p>
    <w:p w14:paraId="77EBBB42" w14:textId="77777777" w:rsidR="009B4051" w:rsidRPr="00F859C7" w:rsidRDefault="00561772" w:rsidP="00C93D48">
      <w:pPr>
        <w:spacing w:line="360" w:lineRule="auto"/>
        <w:rPr>
          <w:b/>
          <w:sz w:val="20"/>
        </w:rPr>
      </w:pPr>
      <w:r w:rsidRPr="00561772">
        <w:rPr>
          <w:sz w:val="20"/>
        </w:rPr>
        <w:t xml:space="preserve">zwanym dalej </w:t>
      </w:r>
      <w:r w:rsidRPr="00561772">
        <w:rPr>
          <w:b/>
          <w:sz w:val="20"/>
        </w:rPr>
        <w:t xml:space="preserve">Zamawiającym </w:t>
      </w:r>
    </w:p>
    <w:p w14:paraId="0D4D69E0" w14:textId="75339409" w:rsidR="00E6078A" w:rsidRPr="007B37CF" w:rsidRDefault="009B4051" w:rsidP="00210792">
      <w:pPr>
        <w:pStyle w:val="Style7"/>
        <w:widowControl/>
        <w:spacing w:before="43" w:line="360" w:lineRule="auto"/>
        <w:contextualSpacing/>
        <w:rPr>
          <w:rStyle w:val="FontStyle15"/>
          <w:b/>
          <w:sz w:val="20"/>
          <w:szCs w:val="20"/>
        </w:rPr>
      </w:pPr>
      <w:r w:rsidRPr="007B37CF">
        <w:rPr>
          <w:rStyle w:val="FontStyle15"/>
          <w:b/>
          <w:sz w:val="20"/>
          <w:szCs w:val="20"/>
        </w:rPr>
        <w:t>a</w:t>
      </w:r>
    </w:p>
    <w:p w14:paraId="70A97A7A" w14:textId="77777777" w:rsidR="00297D1A" w:rsidRDefault="00297D1A" w:rsidP="00297D1A">
      <w:pPr>
        <w:pStyle w:val="Akapitzlist"/>
        <w:spacing w:line="360" w:lineRule="auto"/>
        <w:ind w:left="0"/>
        <w:jc w:val="both"/>
        <w:rPr>
          <w:rFonts w:ascii="Verdana" w:hAnsi="Verdana"/>
          <w:sz w:val="20"/>
          <w:szCs w:val="20"/>
        </w:rPr>
      </w:pPr>
      <w:r>
        <w:rPr>
          <w:rFonts w:ascii="Verdana" w:hAnsi="Verdana"/>
          <w:b/>
          <w:bCs/>
          <w:sz w:val="20"/>
          <w:szCs w:val="20"/>
        </w:rPr>
        <w:t>Panem/Panią …………..</w:t>
      </w:r>
      <w:r>
        <w:rPr>
          <w:rFonts w:ascii="Verdana" w:hAnsi="Verdana"/>
          <w:sz w:val="20"/>
          <w:szCs w:val="20"/>
        </w:rPr>
        <w:t>, zamieszkałym w …….., przy ul. ……………., ………….., legitymującym się dowodem osobistym seria i numer ……… posiadającym nr PESEL …………., prowadzącym działalność gospodarczą pod firmą ………………………………………. z siedzibą w …………., ul. ………………, …………….., NIP: ………………………., REGON: ………………….,</w:t>
      </w:r>
    </w:p>
    <w:p w14:paraId="30CC914F" w14:textId="77777777" w:rsidR="00297D1A" w:rsidRDefault="00297D1A" w:rsidP="00297D1A">
      <w:pPr>
        <w:spacing w:line="360" w:lineRule="auto"/>
        <w:jc w:val="both"/>
        <w:rPr>
          <w:sz w:val="20"/>
          <w:szCs w:val="20"/>
        </w:rPr>
      </w:pPr>
    </w:p>
    <w:p w14:paraId="32EF4842" w14:textId="77777777" w:rsidR="00297D1A" w:rsidRPr="0073623A" w:rsidRDefault="00297D1A" w:rsidP="00297D1A">
      <w:pPr>
        <w:spacing w:line="360" w:lineRule="auto"/>
        <w:jc w:val="both"/>
        <w:rPr>
          <w:b/>
          <w:bCs/>
          <w:sz w:val="20"/>
          <w:szCs w:val="20"/>
        </w:rPr>
      </w:pPr>
      <w:r w:rsidRPr="0073623A">
        <w:rPr>
          <w:sz w:val="20"/>
          <w:szCs w:val="20"/>
        </w:rPr>
        <w:t>zwanym dalej</w:t>
      </w:r>
      <w:r w:rsidRPr="0073623A">
        <w:rPr>
          <w:b/>
          <w:bCs/>
          <w:sz w:val="20"/>
          <w:szCs w:val="20"/>
        </w:rPr>
        <w:t xml:space="preserve"> „Wykonawcą”</w:t>
      </w:r>
    </w:p>
    <w:p w14:paraId="20B3ED89" w14:textId="77777777" w:rsidR="00297D1A" w:rsidRPr="0073623A" w:rsidRDefault="00297D1A" w:rsidP="00297D1A">
      <w:pPr>
        <w:spacing w:line="360" w:lineRule="auto"/>
        <w:jc w:val="both"/>
        <w:rPr>
          <w:sz w:val="20"/>
          <w:szCs w:val="20"/>
        </w:rPr>
      </w:pPr>
      <w:r w:rsidRPr="0073623A">
        <w:rPr>
          <w:sz w:val="20"/>
          <w:szCs w:val="20"/>
        </w:rPr>
        <w:t>zwanymi dalej</w:t>
      </w:r>
      <w:r w:rsidRPr="0073623A">
        <w:rPr>
          <w:b/>
          <w:bCs/>
          <w:sz w:val="20"/>
          <w:szCs w:val="20"/>
        </w:rPr>
        <w:t xml:space="preserve"> Stronami</w:t>
      </w:r>
    </w:p>
    <w:p w14:paraId="31AC6747" w14:textId="77777777" w:rsidR="00297D1A" w:rsidRDefault="00297D1A" w:rsidP="00297D1A">
      <w:pPr>
        <w:pStyle w:val="Bezodstpw"/>
        <w:spacing w:line="276" w:lineRule="auto"/>
        <w:rPr>
          <w:rFonts w:ascii="Verdana" w:hAnsi="Verdana"/>
          <w:sz w:val="20"/>
          <w:szCs w:val="20"/>
        </w:rPr>
      </w:pPr>
      <w:r>
        <w:rPr>
          <w:rFonts w:ascii="Verdana" w:hAnsi="Verdana"/>
          <w:sz w:val="20"/>
          <w:szCs w:val="20"/>
        </w:rPr>
        <w:t>lub</w:t>
      </w:r>
    </w:p>
    <w:p w14:paraId="3E02E5B6" w14:textId="77777777" w:rsidR="00297D1A" w:rsidRDefault="00297D1A" w:rsidP="00297D1A">
      <w:pPr>
        <w:pStyle w:val="Bezodstpw"/>
        <w:spacing w:line="276" w:lineRule="auto"/>
        <w:rPr>
          <w:rFonts w:ascii="Verdana" w:hAnsi="Verdana"/>
          <w:sz w:val="20"/>
          <w:szCs w:val="20"/>
        </w:rPr>
      </w:pPr>
    </w:p>
    <w:p w14:paraId="10334592" w14:textId="77777777" w:rsidR="00297D1A" w:rsidRPr="001D1DAC" w:rsidRDefault="00297D1A" w:rsidP="00297D1A">
      <w:pPr>
        <w:spacing w:after="120" w:line="276" w:lineRule="auto"/>
        <w:jc w:val="both"/>
        <w:rPr>
          <w:rFonts w:cs="Arial"/>
          <w:sz w:val="20"/>
          <w:szCs w:val="20"/>
        </w:rPr>
      </w:pPr>
      <w:r>
        <w:rPr>
          <w:rFonts w:cs="Tahoma"/>
          <w:b/>
          <w:sz w:val="20"/>
          <w:szCs w:val="20"/>
        </w:rPr>
        <w:t xml:space="preserve">……………………………., ul. …………………, ………………….., </w:t>
      </w:r>
      <w:r w:rsidRPr="00DA6120">
        <w:rPr>
          <w:rFonts w:cs="Tahoma"/>
          <w:sz w:val="20"/>
          <w:szCs w:val="20"/>
        </w:rPr>
        <w:t xml:space="preserve">wpisaną do </w:t>
      </w:r>
      <w:r>
        <w:rPr>
          <w:rFonts w:cs="Tahoma"/>
          <w:sz w:val="20"/>
          <w:szCs w:val="20"/>
        </w:rPr>
        <w:t>R</w:t>
      </w:r>
      <w:r w:rsidRPr="00DA6120">
        <w:rPr>
          <w:rFonts w:cs="Tahoma"/>
          <w:sz w:val="20"/>
          <w:szCs w:val="20"/>
        </w:rPr>
        <w:t xml:space="preserve">ejestru </w:t>
      </w:r>
      <w:r>
        <w:rPr>
          <w:rFonts w:cs="Tahoma"/>
          <w:sz w:val="20"/>
          <w:szCs w:val="20"/>
        </w:rPr>
        <w:t>P</w:t>
      </w:r>
      <w:r w:rsidRPr="00DA6120">
        <w:rPr>
          <w:rFonts w:cs="Tahoma"/>
          <w:sz w:val="20"/>
          <w:szCs w:val="20"/>
        </w:rPr>
        <w:t xml:space="preserve">rzedsiębiorców Krajowego Rejestru Sądowego prowadzonego przez Sąd </w:t>
      </w:r>
      <w:r>
        <w:rPr>
          <w:rFonts w:cs="Tahoma"/>
          <w:sz w:val="20"/>
          <w:szCs w:val="20"/>
        </w:rPr>
        <w:t>Rejonowy……………,</w:t>
      </w:r>
      <w:r w:rsidRPr="00DA6120">
        <w:rPr>
          <w:rFonts w:cs="Tahoma"/>
          <w:sz w:val="20"/>
          <w:szCs w:val="20"/>
        </w:rPr>
        <w:t xml:space="preserve"> </w:t>
      </w:r>
      <w:r>
        <w:rPr>
          <w:rFonts w:cs="Tahoma"/>
          <w:sz w:val="20"/>
          <w:szCs w:val="20"/>
        </w:rPr>
        <w:t>XII</w:t>
      </w:r>
      <w:r w:rsidRPr="00DA6120">
        <w:rPr>
          <w:rFonts w:cs="Tahoma"/>
          <w:sz w:val="20"/>
          <w:szCs w:val="20"/>
        </w:rPr>
        <w:t>I Wydział Gospodarczy Krajowego Rejestru Sądowego pod numerem KRS</w:t>
      </w:r>
      <w:r>
        <w:rPr>
          <w:rFonts w:cs="Tahoma"/>
          <w:sz w:val="20"/>
          <w:szCs w:val="20"/>
        </w:rPr>
        <w:t xml:space="preserve">: </w:t>
      </w:r>
      <w:r w:rsidRPr="00DA6120">
        <w:rPr>
          <w:rFonts w:cs="Tahoma"/>
          <w:sz w:val="20"/>
          <w:szCs w:val="20"/>
        </w:rPr>
        <w:t xml:space="preserve"> </w:t>
      </w:r>
      <w:r>
        <w:rPr>
          <w:rFonts w:cs="Tahoma"/>
          <w:sz w:val="20"/>
          <w:szCs w:val="20"/>
        </w:rPr>
        <w:t>…………………..</w:t>
      </w:r>
      <w:r w:rsidRPr="00DA6120">
        <w:rPr>
          <w:rFonts w:cs="Tahoma"/>
          <w:sz w:val="20"/>
          <w:szCs w:val="20"/>
        </w:rPr>
        <w:t>, NIP</w:t>
      </w:r>
      <w:r>
        <w:rPr>
          <w:rFonts w:cs="Tahoma"/>
          <w:sz w:val="20"/>
          <w:szCs w:val="20"/>
        </w:rPr>
        <w:t xml:space="preserve">: </w:t>
      </w:r>
      <w:r w:rsidRPr="00DA6120">
        <w:rPr>
          <w:rFonts w:cs="Tahoma"/>
          <w:sz w:val="20"/>
          <w:szCs w:val="20"/>
        </w:rPr>
        <w:t xml:space="preserve"> </w:t>
      </w:r>
      <w:r>
        <w:rPr>
          <w:rFonts w:cs="Tahoma"/>
          <w:sz w:val="20"/>
          <w:szCs w:val="20"/>
        </w:rPr>
        <w:t>…………………………</w:t>
      </w:r>
      <w:r w:rsidRPr="00DA6120">
        <w:rPr>
          <w:rFonts w:cs="Tahoma"/>
          <w:sz w:val="20"/>
          <w:szCs w:val="20"/>
        </w:rPr>
        <w:t>, REGON</w:t>
      </w:r>
      <w:r>
        <w:rPr>
          <w:rFonts w:cs="Tahoma"/>
          <w:sz w:val="20"/>
          <w:szCs w:val="20"/>
        </w:rPr>
        <w:t>: ………………..</w:t>
      </w:r>
      <w:r w:rsidRPr="00DA6120">
        <w:rPr>
          <w:rFonts w:cs="Tahoma"/>
          <w:sz w:val="20"/>
          <w:szCs w:val="20"/>
        </w:rPr>
        <w:t xml:space="preserve">, </w:t>
      </w:r>
      <w:r>
        <w:rPr>
          <w:rFonts w:cs="Tahoma"/>
          <w:sz w:val="20"/>
          <w:szCs w:val="20"/>
        </w:rPr>
        <w:t>o</w:t>
      </w:r>
      <w:r w:rsidRPr="00DA6120">
        <w:rPr>
          <w:rFonts w:cs="Tahoma"/>
          <w:sz w:val="20"/>
          <w:szCs w:val="20"/>
        </w:rPr>
        <w:t xml:space="preserve"> kapita</w:t>
      </w:r>
      <w:r>
        <w:rPr>
          <w:rFonts w:cs="Tahoma"/>
          <w:sz w:val="20"/>
          <w:szCs w:val="20"/>
        </w:rPr>
        <w:t>le</w:t>
      </w:r>
      <w:r w:rsidRPr="00DA6120">
        <w:rPr>
          <w:rFonts w:cs="Tahoma"/>
          <w:sz w:val="20"/>
          <w:szCs w:val="20"/>
        </w:rPr>
        <w:t xml:space="preserve"> zakładow</w:t>
      </w:r>
      <w:r>
        <w:rPr>
          <w:rFonts w:cs="Tahoma"/>
          <w:sz w:val="20"/>
          <w:szCs w:val="20"/>
        </w:rPr>
        <w:t>ym w wysokości</w:t>
      </w:r>
      <w:r w:rsidRPr="00DA6120">
        <w:rPr>
          <w:rFonts w:cs="Tahoma"/>
          <w:sz w:val="20"/>
          <w:szCs w:val="20"/>
        </w:rPr>
        <w:t xml:space="preserve"> </w:t>
      </w:r>
      <w:r>
        <w:rPr>
          <w:rFonts w:cs="Tahoma"/>
          <w:sz w:val="20"/>
          <w:szCs w:val="20"/>
        </w:rPr>
        <w:t>…………….</w:t>
      </w:r>
      <w:r w:rsidRPr="00DA6120">
        <w:rPr>
          <w:rFonts w:cs="Tahoma"/>
          <w:sz w:val="20"/>
          <w:szCs w:val="20"/>
        </w:rPr>
        <w:t xml:space="preserve"> zł</w:t>
      </w:r>
    </w:p>
    <w:p w14:paraId="1A00AC56" w14:textId="77777777" w:rsidR="00297D1A" w:rsidRPr="001D1DAC" w:rsidRDefault="00297D1A" w:rsidP="00297D1A">
      <w:pPr>
        <w:tabs>
          <w:tab w:val="left" w:pos="1050"/>
        </w:tabs>
        <w:spacing w:after="120" w:line="276" w:lineRule="auto"/>
        <w:jc w:val="both"/>
        <w:rPr>
          <w:rFonts w:cs="Arial"/>
          <w:sz w:val="20"/>
          <w:szCs w:val="20"/>
        </w:rPr>
      </w:pPr>
      <w:r w:rsidRPr="001D1DAC">
        <w:rPr>
          <w:rFonts w:cs="Arial"/>
          <w:sz w:val="20"/>
          <w:szCs w:val="20"/>
        </w:rPr>
        <w:t>reprezentowaną przez</w:t>
      </w:r>
      <w:r>
        <w:rPr>
          <w:rFonts w:cs="Arial"/>
          <w:sz w:val="20"/>
          <w:szCs w:val="20"/>
        </w:rPr>
        <w:t>:</w:t>
      </w:r>
    </w:p>
    <w:p w14:paraId="26E01EDC" w14:textId="77777777" w:rsidR="00297D1A" w:rsidRDefault="00297D1A" w:rsidP="00210792">
      <w:pPr>
        <w:pStyle w:val="Akapitzlist"/>
        <w:numPr>
          <w:ilvl w:val="0"/>
          <w:numId w:val="71"/>
        </w:numPr>
        <w:tabs>
          <w:tab w:val="left" w:pos="1050"/>
        </w:tabs>
        <w:spacing w:after="120" w:line="276" w:lineRule="auto"/>
        <w:ind w:left="567" w:hanging="425"/>
        <w:contextualSpacing/>
        <w:jc w:val="both"/>
        <w:rPr>
          <w:rFonts w:ascii="Verdana" w:hAnsi="Verdana" w:cs="Arial"/>
          <w:sz w:val="20"/>
          <w:szCs w:val="20"/>
        </w:rPr>
      </w:pPr>
      <w:r>
        <w:rPr>
          <w:rFonts w:ascii="Verdana" w:hAnsi="Verdana" w:cs="Arial"/>
          <w:b/>
          <w:bCs/>
          <w:sz w:val="20"/>
          <w:szCs w:val="20"/>
        </w:rPr>
        <w:t>…………………………..</w:t>
      </w:r>
      <w:r w:rsidRPr="001F65A9">
        <w:rPr>
          <w:rFonts w:ascii="Verdana" w:hAnsi="Verdana" w:cs="Arial"/>
          <w:sz w:val="20"/>
          <w:szCs w:val="20"/>
        </w:rPr>
        <w:t xml:space="preserve"> – </w:t>
      </w:r>
      <w:r>
        <w:rPr>
          <w:rFonts w:ascii="Verdana" w:hAnsi="Verdana" w:cs="Arial"/>
          <w:sz w:val="20"/>
          <w:szCs w:val="20"/>
        </w:rPr>
        <w:t>………………………………..</w:t>
      </w:r>
    </w:p>
    <w:p w14:paraId="7F0C9990" w14:textId="77777777" w:rsidR="00297D1A" w:rsidRPr="001F65A9" w:rsidRDefault="00297D1A" w:rsidP="00210792">
      <w:pPr>
        <w:pStyle w:val="Akapitzlist"/>
        <w:numPr>
          <w:ilvl w:val="0"/>
          <w:numId w:val="71"/>
        </w:numPr>
        <w:tabs>
          <w:tab w:val="left" w:pos="1050"/>
        </w:tabs>
        <w:spacing w:after="120" w:line="276" w:lineRule="auto"/>
        <w:ind w:left="567" w:hanging="425"/>
        <w:contextualSpacing/>
        <w:jc w:val="both"/>
        <w:rPr>
          <w:rFonts w:ascii="Verdana" w:hAnsi="Verdana" w:cs="Arial"/>
          <w:sz w:val="20"/>
          <w:szCs w:val="20"/>
        </w:rPr>
      </w:pPr>
      <w:r>
        <w:rPr>
          <w:rFonts w:ascii="Verdana" w:hAnsi="Verdana" w:cs="Arial"/>
          <w:b/>
          <w:bCs/>
          <w:sz w:val="20"/>
          <w:szCs w:val="20"/>
        </w:rPr>
        <w:t xml:space="preserve">………………………….. </w:t>
      </w:r>
      <w:r>
        <w:rPr>
          <w:rFonts w:ascii="Verdana" w:hAnsi="Verdana" w:cs="Arial"/>
          <w:sz w:val="20"/>
          <w:szCs w:val="20"/>
        </w:rPr>
        <w:t>– ………………………………..</w:t>
      </w:r>
    </w:p>
    <w:p w14:paraId="216C19A2" w14:textId="77777777" w:rsidR="00297D1A" w:rsidRPr="001D1DAC" w:rsidRDefault="00297D1A" w:rsidP="00297D1A">
      <w:pPr>
        <w:tabs>
          <w:tab w:val="left" w:pos="1050"/>
        </w:tabs>
        <w:spacing w:after="120" w:line="276" w:lineRule="auto"/>
        <w:jc w:val="both"/>
        <w:rPr>
          <w:rFonts w:cs="Arial"/>
          <w:sz w:val="20"/>
          <w:szCs w:val="20"/>
        </w:rPr>
      </w:pPr>
      <w:r w:rsidRPr="001D1DAC">
        <w:rPr>
          <w:rFonts w:cs="Arial"/>
          <w:sz w:val="20"/>
          <w:szCs w:val="20"/>
        </w:rPr>
        <w:t>zwaną dalej „Wykonawcą”,</w:t>
      </w:r>
    </w:p>
    <w:p w14:paraId="4B201A1E" w14:textId="77777777" w:rsidR="00297D1A" w:rsidRPr="001D1DAC" w:rsidRDefault="00297D1A" w:rsidP="00297D1A">
      <w:pPr>
        <w:tabs>
          <w:tab w:val="left" w:pos="1050"/>
        </w:tabs>
        <w:spacing w:after="120" w:line="276" w:lineRule="auto"/>
        <w:jc w:val="both"/>
        <w:rPr>
          <w:rFonts w:cs="Arial"/>
          <w:sz w:val="20"/>
          <w:szCs w:val="20"/>
        </w:rPr>
      </w:pPr>
      <w:r w:rsidRPr="001D1DAC">
        <w:rPr>
          <w:rFonts w:cs="Arial"/>
          <w:sz w:val="20"/>
          <w:szCs w:val="20"/>
        </w:rPr>
        <w:t>zwanymi dalej: „Stronami”</w:t>
      </w:r>
    </w:p>
    <w:p w14:paraId="241EC61C" w14:textId="1CDA019B" w:rsidR="00561772" w:rsidRPr="007B37CF" w:rsidRDefault="00EB7C5D" w:rsidP="00392D68">
      <w:pPr>
        <w:pStyle w:val="Style7"/>
        <w:widowControl/>
        <w:spacing w:after="120" w:line="360" w:lineRule="auto"/>
        <w:contextualSpacing/>
        <w:jc w:val="both"/>
      </w:pPr>
      <w:r>
        <w:rPr>
          <w:rStyle w:val="FontStyle15"/>
          <w:sz w:val="20"/>
          <w:szCs w:val="20"/>
        </w:rPr>
        <w:t xml:space="preserve">łącznie w dalszej części </w:t>
      </w:r>
      <w:r w:rsidR="003115CA" w:rsidRPr="007B37CF">
        <w:rPr>
          <w:rStyle w:val="FontStyle15"/>
          <w:sz w:val="20"/>
          <w:szCs w:val="20"/>
        </w:rPr>
        <w:t xml:space="preserve">zwanymi </w:t>
      </w:r>
      <w:r>
        <w:rPr>
          <w:rStyle w:val="FontStyle15"/>
          <w:sz w:val="20"/>
          <w:szCs w:val="20"/>
        </w:rPr>
        <w:t xml:space="preserve">również </w:t>
      </w:r>
      <w:r w:rsidR="003115CA" w:rsidRPr="00AE4E3C">
        <w:rPr>
          <w:rStyle w:val="FontStyle15"/>
          <w:b/>
          <w:sz w:val="20"/>
          <w:szCs w:val="20"/>
        </w:rPr>
        <w:t>Stronami</w:t>
      </w:r>
      <w:r w:rsidR="000522F3" w:rsidRPr="007B37CF">
        <w:rPr>
          <w:rStyle w:val="FontStyle15"/>
          <w:sz w:val="20"/>
          <w:szCs w:val="20"/>
        </w:rPr>
        <w:t>.</w:t>
      </w:r>
    </w:p>
    <w:p w14:paraId="18101392" w14:textId="55FBA3CA" w:rsidR="00BF1F75" w:rsidRDefault="00EA0E8D" w:rsidP="000B3CBF">
      <w:pPr>
        <w:spacing w:after="120" w:line="276" w:lineRule="auto"/>
        <w:jc w:val="both"/>
      </w:pPr>
      <w:r w:rsidRPr="00210792">
        <w:rPr>
          <w:rFonts w:ascii="Verdana-Italic" w:hAnsi="Verdana-Italic"/>
          <w:color w:val="000000"/>
          <w:sz w:val="20"/>
          <w:szCs w:val="20"/>
        </w:rPr>
        <w:t>Do niniejszej umowy nie stosuje si</w:t>
      </w:r>
      <w:r w:rsidRPr="00210792">
        <w:rPr>
          <w:rFonts w:ascii="Verdana-Italic" w:hAnsi="Verdana-Italic" w:hint="eastAsia"/>
          <w:color w:val="000000"/>
          <w:sz w:val="20"/>
          <w:szCs w:val="20"/>
        </w:rPr>
        <w:t>ę</w:t>
      </w:r>
      <w:r w:rsidRPr="00210792">
        <w:rPr>
          <w:rFonts w:ascii="Verdana-Italic" w:hAnsi="Verdana-Italic"/>
          <w:color w:val="000000"/>
          <w:sz w:val="20"/>
          <w:szCs w:val="20"/>
        </w:rPr>
        <w:t xml:space="preserve"> przepis</w:t>
      </w:r>
      <w:r w:rsidRPr="00210792">
        <w:rPr>
          <w:rFonts w:ascii="Verdana-Italic" w:hAnsi="Verdana-Italic" w:hint="eastAsia"/>
          <w:color w:val="000000"/>
          <w:sz w:val="20"/>
          <w:szCs w:val="20"/>
        </w:rPr>
        <w:t>ó</w:t>
      </w:r>
      <w:r w:rsidRPr="00210792">
        <w:rPr>
          <w:rFonts w:ascii="Verdana-Italic" w:hAnsi="Verdana-Italic"/>
          <w:color w:val="000000"/>
          <w:sz w:val="20"/>
          <w:szCs w:val="20"/>
        </w:rPr>
        <w:t>w ustawy z dnia 11 wrze</w:t>
      </w:r>
      <w:r w:rsidRPr="00210792">
        <w:rPr>
          <w:rFonts w:ascii="Verdana-Italic" w:hAnsi="Verdana-Italic" w:hint="eastAsia"/>
          <w:color w:val="000000"/>
          <w:sz w:val="20"/>
          <w:szCs w:val="20"/>
        </w:rPr>
        <w:t>ś</w:t>
      </w:r>
      <w:r w:rsidRPr="00210792">
        <w:rPr>
          <w:rFonts w:ascii="Verdana-Italic" w:hAnsi="Verdana-Italic"/>
          <w:color w:val="000000"/>
          <w:sz w:val="20"/>
          <w:szCs w:val="20"/>
        </w:rPr>
        <w:t>nia 2019 r. Prawo</w:t>
      </w:r>
      <w:r w:rsidRPr="00210792">
        <w:rPr>
          <w:rFonts w:ascii="Verdana-Italic" w:hAnsi="Verdana-Italic"/>
          <w:color w:val="000000"/>
          <w:sz w:val="20"/>
          <w:szCs w:val="20"/>
        </w:rPr>
        <w:br/>
        <w:t>Zam</w:t>
      </w:r>
      <w:r w:rsidRPr="00210792">
        <w:rPr>
          <w:rFonts w:ascii="Verdana-Italic" w:hAnsi="Verdana-Italic" w:hint="eastAsia"/>
          <w:color w:val="000000"/>
          <w:sz w:val="20"/>
          <w:szCs w:val="20"/>
        </w:rPr>
        <w:t>ó</w:t>
      </w:r>
      <w:r w:rsidRPr="00210792">
        <w:rPr>
          <w:rFonts w:ascii="Verdana-Italic" w:hAnsi="Verdana-Italic"/>
          <w:color w:val="000000"/>
          <w:sz w:val="20"/>
          <w:szCs w:val="20"/>
        </w:rPr>
        <w:t>wie</w:t>
      </w:r>
      <w:r w:rsidRPr="00210792">
        <w:rPr>
          <w:rFonts w:ascii="Verdana-Italic" w:hAnsi="Verdana-Italic" w:hint="eastAsia"/>
          <w:color w:val="000000"/>
          <w:sz w:val="20"/>
          <w:szCs w:val="20"/>
        </w:rPr>
        <w:t>ń</w:t>
      </w:r>
      <w:r w:rsidRPr="00210792">
        <w:rPr>
          <w:rFonts w:ascii="Verdana-Italic" w:hAnsi="Verdana-Italic"/>
          <w:color w:val="000000"/>
          <w:sz w:val="20"/>
          <w:szCs w:val="20"/>
        </w:rPr>
        <w:t xml:space="preserve"> Publicznych (Dz. U. z 2024 r., poz. 1320 z </w:t>
      </w:r>
      <w:proofErr w:type="spellStart"/>
      <w:r w:rsidRPr="00210792">
        <w:rPr>
          <w:rFonts w:ascii="Verdana-Italic" w:hAnsi="Verdana-Italic"/>
          <w:color w:val="000000"/>
          <w:sz w:val="20"/>
          <w:szCs w:val="20"/>
        </w:rPr>
        <w:t>p</w:t>
      </w:r>
      <w:r w:rsidRPr="00210792">
        <w:rPr>
          <w:rFonts w:ascii="Verdana-Italic" w:hAnsi="Verdana-Italic" w:hint="eastAsia"/>
          <w:color w:val="000000"/>
          <w:sz w:val="20"/>
          <w:szCs w:val="20"/>
        </w:rPr>
        <w:t>óź</w:t>
      </w:r>
      <w:r w:rsidRPr="00210792">
        <w:rPr>
          <w:rFonts w:ascii="Verdana-Italic" w:hAnsi="Verdana-Italic"/>
          <w:color w:val="000000"/>
          <w:sz w:val="20"/>
          <w:szCs w:val="20"/>
        </w:rPr>
        <w:t>n</w:t>
      </w:r>
      <w:proofErr w:type="spellEnd"/>
      <w:r w:rsidRPr="00210792">
        <w:rPr>
          <w:rFonts w:ascii="Verdana-Italic" w:hAnsi="Verdana-Italic"/>
          <w:color w:val="000000"/>
          <w:sz w:val="20"/>
          <w:szCs w:val="20"/>
        </w:rPr>
        <w:t>. zm.) zgodnie z art. 2 ust.</w:t>
      </w:r>
      <w:r w:rsidRPr="00210792">
        <w:rPr>
          <w:rFonts w:ascii="Verdana-Italic" w:hAnsi="Verdana-Italic"/>
          <w:color w:val="000000"/>
          <w:sz w:val="20"/>
          <w:szCs w:val="20"/>
        </w:rPr>
        <w:br/>
        <w:t>1 pkt 1 PZP.</w:t>
      </w:r>
      <w:r w:rsidRPr="001E4A0D">
        <w:t xml:space="preserve"> </w:t>
      </w:r>
    </w:p>
    <w:p w14:paraId="0FF656E6" w14:textId="77777777" w:rsidR="001E4A0D" w:rsidRDefault="001E4A0D" w:rsidP="001E4A0D">
      <w:pPr>
        <w:spacing w:after="120" w:line="276" w:lineRule="auto"/>
        <w:jc w:val="both"/>
        <w:rPr>
          <w:color w:val="000000"/>
          <w:sz w:val="20"/>
          <w:szCs w:val="20"/>
        </w:rPr>
      </w:pPr>
      <w:r w:rsidRPr="006533FF">
        <w:rPr>
          <w:color w:val="000000"/>
          <w:sz w:val="20"/>
          <w:szCs w:val="20"/>
        </w:rPr>
        <w:t>Umowa została zawarta zgodnie z Zarządzeniem nr 51 Generalnego Dyrektora Dróg</w:t>
      </w:r>
      <w:r w:rsidRPr="006533FF">
        <w:rPr>
          <w:color w:val="000000"/>
          <w:sz w:val="20"/>
          <w:szCs w:val="20"/>
        </w:rPr>
        <w:br/>
        <w:t>Krajowych i Autostrad z dnia 23.12.2020 r. w sprawie realizacji, przez Generalną</w:t>
      </w:r>
      <w:r w:rsidRPr="006533FF">
        <w:rPr>
          <w:color w:val="000000"/>
          <w:sz w:val="20"/>
          <w:szCs w:val="20"/>
        </w:rPr>
        <w:br/>
        <w:t>Dyrekcję Dróg Krajowych i Autostrad, zamówień publicznych o wartości mniejszej niż</w:t>
      </w:r>
      <w:r w:rsidRPr="006533FF">
        <w:rPr>
          <w:color w:val="000000"/>
          <w:sz w:val="20"/>
          <w:szCs w:val="20"/>
        </w:rPr>
        <w:br/>
        <w:t>130 000,00 PLN (netto) oraz wyłączonych spod stosowania przepisów ustawy z dnia 11</w:t>
      </w:r>
      <w:r w:rsidRPr="006533FF">
        <w:rPr>
          <w:color w:val="000000"/>
          <w:sz w:val="20"/>
          <w:szCs w:val="20"/>
        </w:rPr>
        <w:br/>
        <w:t>września 2019 r. Prawo zamówień publicznych</w:t>
      </w:r>
      <w:r>
        <w:rPr>
          <w:color w:val="000000"/>
          <w:sz w:val="20"/>
          <w:szCs w:val="20"/>
        </w:rPr>
        <w:t>.</w:t>
      </w:r>
    </w:p>
    <w:p w14:paraId="39586A64" w14:textId="77777777" w:rsidR="001E4A0D" w:rsidRPr="001E4A0D" w:rsidRDefault="001E4A0D" w:rsidP="000B3CBF">
      <w:pPr>
        <w:spacing w:after="120" w:line="276" w:lineRule="auto"/>
        <w:jc w:val="both"/>
        <w:rPr>
          <w:rStyle w:val="FontStyle15"/>
          <w:rFonts w:cstheme="minorBidi"/>
          <w:color w:val="auto"/>
          <w:sz w:val="20"/>
          <w:szCs w:val="20"/>
        </w:rPr>
      </w:pPr>
    </w:p>
    <w:p w14:paraId="424AA5B5" w14:textId="568C7E11" w:rsidR="00AD5E04" w:rsidRPr="00DF38DB" w:rsidRDefault="00AD5E04">
      <w:pPr>
        <w:pStyle w:val="Style5"/>
        <w:widowControl/>
        <w:tabs>
          <w:tab w:val="left" w:pos="835"/>
        </w:tabs>
        <w:spacing w:after="120" w:line="276" w:lineRule="auto"/>
        <w:jc w:val="center"/>
        <w:rPr>
          <w:b/>
          <w:bCs/>
          <w:color w:val="000000"/>
          <w:sz w:val="20"/>
          <w:szCs w:val="20"/>
        </w:rPr>
      </w:pPr>
      <w:r w:rsidRPr="00DF38DB">
        <w:rPr>
          <w:b/>
          <w:bCs/>
          <w:color w:val="000000"/>
          <w:sz w:val="20"/>
          <w:szCs w:val="20"/>
        </w:rPr>
        <w:t>§</w:t>
      </w:r>
      <w:r w:rsidR="00DF38DB">
        <w:rPr>
          <w:b/>
          <w:bCs/>
          <w:color w:val="000000"/>
          <w:sz w:val="20"/>
          <w:szCs w:val="20"/>
        </w:rPr>
        <w:t xml:space="preserve"> </w:t>
      </w:r>
      <w:r w:rsidRPr="00DF38DB">
        <w:rPr>
          <w:b/>
          <w:bCs/>
          <w:color w:val="000000"/>
          <w:sz w:val="20"/>
          <w:szCs w:val="20"/>
        </w:rPr>
        <w:t>1</w:t>
      </w:r>
      <w:r w:rsidRPr="00DF38DB">
        <w:rPr>
          <w:b/>
          <w:bCs/>
          <w:color w:val="000000"/>
          <w:sz w:val="20"/>
          <w:szCs w:val="20"/>
        </w:rPr>
        <w:br/>
        <w:t>Przedmiot umowy</w:t>
      </w:r>
    </w:p>
    <w:p w14:paraId="61CFAC7C" w14:textId="0B11ADB2" w:rsidR="006533FF" w:rsidRPr="00392D68" w:rsidRDefault="00AD5E04">
      <w:pPr>
        <w:pStyle w:val="Akapitzlist"/>
        <w:numPr>
          <w:ilvl w:val="0"/>
          <w:numId w:val="35"/>
        </w:numPr>
        <w:spacing w:after="120" w:line="276" w:lineRule="auto"/>
        <w:ind w:left="426" w:hanging="426"/>
        <w:jc w:val="both"/>
        <w:rPr>
          <w:rFonts w:cs="Calibri"/>
          <w:bCs/>
          <w:sz w:val="20"/>
          <w:szCs w:val="20"/>
        </w:rPr>
      </w:pPr>
      <w:r w:rsidRPr="00392D68">
        <w:rPr>
          <w:rFonts w:ascii="Verdana" w:hAnsi="Verdana"/>
          <w:color w:val="000000"/>
          <w:sz w:val="20"/>
          <w:szCs w:val="20"/>
        </w:rPr>
        <w:t xml:space="preserve">Zamawiający zleca, a Wykonawca przyjmuje do wykonania usługę </w:t>
      </w:r>
      <w:r w:rsidR="006533FF" w:rsidRPr="00392D68">
        <w:rPr>
          <w:rFonts w:ascii="Verdana" w:hAnsi="Verdana"/>
          <w:color w:val="000000"/>
          <w:sz w:val="20"/>
          <w:szCs w:val="20"/>
        </w:rPr>
        <w:t xml:space="preserve">polegającą </w:t>
      </w:r>
      <w:r w:rsidRPr="00392D68">
        <w:rPr>
          <w:rFonts w:ascii="Verdana" w:hAnsi="Verdana"/>
          <w:color w:val="000000"/>
          <w:sz w:val="20"/>
          <w:szCs w:val="20"/>
        </w:rPr>
        <w:t>na</w:t>
      </w:r>
      <w:r w:rsidR="006533FF" w:rsidRPr="00392D68">
        <w:rPr>
          <w:rFonts w:ascii="Verdana" w:hAnsi="Verdana"/>
          <w:color w:val="000000"/>
          <w:sz w:val="20"/>
          <w:szCs w:val="20"/>
        </w:rPr>
        <w:t>:</w:t>
      </w:r>
    </w:p>
    <w:p w14:paraId="392CEC98" w14:textId="73128309" w:rsidR="006533FF" w:rsidRPr="00DF38DB" w:rsidRDefault="006533FF">
      <w:pPr>
        <w:spacing w:after="120" w:line="276" w:lineRule="auto"/>
        <w:ind w:left="426"/>
        <w:jc w:val="both"/>
        <w:rPr>
          <w:rFonts w:eastAsia="Times New Roman" w:cs="Calibri"/>
          <w:bCs/>
          <w:color w:val="000000"/>
          <w:sz w:val="20"/>
          <w:szCs w:val="20"/>
        </w:rPr>
      </w:pPr>
      <w:r w:rsidRPr="00DF38DB">
        <w:rPr>
          <w:rFonts w:eastAsia="Times New Roman" w:cs="Calibri"/>
          <w:bCs/>
          <w:sz w:val="20"/>
          <w:szCs w:val="20"/>
        </w:rPr>
        <w:t>„Wykonaniu przeglądów, czyszczenia i konserwacji 6 urządzeń klimatyzacji zainstalowanych</w:t>
      </w:r>
      <w:r w:rsidR="00A34674">
        <w:rPr>
          <w:rFonts w:eastAsia="Times New Roman" w:cs="Calibri"/>
          <w:bCs/>
          <w:sz w:val="20"/>
          <w:szCs w:val="20"/>
        </w:rPr>
        <w:t xml:space="preserve"> </w:t>
      </w:r>
      <w:r w:rsidRPr="00DF38DB">
        <w:rPr>
          <w:rFonts w:eastAsia="Times New Roman" w:cs="Calibri"/>
          <w:bCs/>
          <w:sz w:val="20"/>
          <w:szCs w:val="20"/>
        </w:rPr>
        <w:t>w budynku</w:t>
      </w:r>
      <w:r w:rsidRPr="00DF38DB">
        <w:rPr>
          <w:rFonts w:eastAsia="Times New Roman" w:cs="Calibri"/>
          <w:bCs/>
          <w:color w:val="000000"/>
          <w:sz w:val="20"/>
          <w:szCs w:val="20"/>
        </w:rPr>
        <w:t xml:space="preserve"> GDDKiA Oddział w Lublinie Rejon w Międzyrzecu Podlaskim ul. Radzyńska 11 A”</w:t>
      </w:r>
      <w:r w:rsidR="00A34674">
        <w:rPr>
          <w:rFonts w:eastAsia="Times New Roman" w:cs="Calibri"/>
          <w:bCs/>
          <w:color w:val="000000"/>
          <w:sz w:val="20"/>
          <w:szCs w:val="20"/>
        </w:rPr>
        <w:t xml:space="preserve">, </w:t>
      </w:r>
      <w:r w:rsidR="00A34674" w:rsidRPr="00D1117B">
        <w:rPr>
          <w:bCs/>
          <w:sz w:val="20"/>
          <w:szCs w:val="20"/>
        </w:rPr>
        <w:t>zgodnie z niniejszą Umową</w:t>
      </w:r>
      <w:r w:rsidR="00A34674">
        <w:rPr>
          <w:bCs/>
          <w:sz w:val="20"/>
          <w:szCs w:val="20"/>
        </w:rPr>
        <w:t xml:space="preserve"> oraz</w:t>
      </w:r>
      <w:r w:rsidR="00A34674" w:rsidRPr="00D1117B">
        <w:rPr>
          <w:bCs/>
          <w:sz w:val="20"/>
          <w:szCs w:val="20"/>
        </w:rPr>
        <w:t xml:space="preserve"> wymaganiami określonymi przez producenta zainstalowanych urządzeń</w:t>
      </w:r>
      <w:r w:rsidR="00A34674">
        <w:rPr>
          <w:bCs/>
          <w:sz w:val="20"/>
          <w:szCs w:val="20"/>
        </w:rPr>
        <w:t xml:space="preserve"> (dalej jako „</w:t>
      </w:r>
      <w:r w:rsidR="00C40EC6">
        <w:rPr>
          <w:bCs/>
          <w:sz w:val="20"/>
          <w:szCs w:val="20"/>
        </w:rPr>
        <w:t>p</w:t>
      </w:r>
      <w:r w:rsidR="00A34674">
        <w:rPr>
          <w:bCs/>
          <w:sz w:val="20"/>
          <w:szCs w:val="20"/>
        </w:rPr>
        <w:t xml:space="preserve">rzedmiot </w:t>
      </w:r>
      <w:r w:rsidR="00C40EC6">
        <w:rPr>
          <w:bCs/>
          <w:sz w:val="20"/>
          <w:szCs w:val="20"/>
        </w:rPr>
        <w:t>U</w:t>
      </w:r>
      <w:r w:rsidR="00A34674">
        <w:rPr>
          <w:bCs/>
          <w:sz w:val="20"/>
          <w:szCs w:val="20"/>
        </w:rPr>
        <w:t>mowy” lub „Usługa”).</w:t>
      </w:r>
    </w:p>
    <w:p w14:paraId="1BE0458F" w14:textId="2EC748FA" w:rsidR="00A34674" w:rsidRPr="00A34674" w:rsidRDefault="00AD5E04">
      <w:pPr>
        <w:pStyle w:val="Style5"/>
        <w:widowControl/>
        <w:numPr>
          <w:ilvl w:val="0"/>
          <w:numId w:val="35"/>
        </w:numPr>
        <w:tabs>
          <w:tab w:val="left" w:pos="426"/>
        </w:tabs>
        <w:spacing w:after="120" w:line="276" w:lineRule="auto"/>
        <w:ind w:left="426" w:hanging="426"/>
        <w:rPr>
          <w:color w:val="000000"/>
          <w:sz w:val="20"/>
          <w:szCs w:val="20"/>
        </w:rPr>
      </w:pPr>
      <w:r w:rsidRPr="00DF38DB">
        <w:rPr>
          <w:color w:val="000000"/>
          <w:sz w:val="20"/>
          <w:szCs w:val="20"/>
        </w:rPr>
        <w:t xml:space="preserve">Szczegółowy zakres i sposób wykonania </w:t>
      </w:r>
      <w:r w:rsidR="00A34674">
        <w:rPr>
          <w:color w:val="000000"/>
          <w:sz w:val="20"/>
          <w:szCs w:val="20"/>
        </w:rPr>
        <w:t>p</w:t>
      </w:r>
      <w:r w:rsidRPr="00DF38DB">
        <w:rPr>
          <w:color w:val="000000"/>
          <w:sz w:val="20"/>
          <w:szCs w:val="20"/>
        </w:rPr>
        <w:t xml:space="preserve">rzedmiotu </w:t>
      </w:r>
      <w:r w:rsidR="00C40EC6">
        <w:rPr>
          <w:color w:val="000000"/>
          <w:sz w:val="20"/>
          <w:szCs w:val="20"/>
        </w:rPr>
        <w:t>U</w:t>
      </w:r>
      <w:r w:rsidR="00A34674">
        <w:rPr>
          <w:color w:val="000000"/>
          <w:sz w:val="20"/>
          <w:szCs w:val="20"/>
        </w:rPr>
        <w:t>mowy</w:t>
      </w:r>
      <w:r w:rsidR="00A34674" w:rsidRPr="00DF38DB">
        <w:rPr>
          <w:color w:val="000000"/>
          <w:sz w:val="20"/>
          <w:szCs w:val="20"/>
        </w:rPr>
        <w:t xml:space="preserve"> </w:t>
      </w:r>
      <w:r w:rsidR="00A34674" w:rsidRPr="00A34674">
        <w:rPr>
          <w:color w:val="000000"/>
          <w:sz w:val="20"/>
          <w:szCs w:val="20"/>
        </w:rPr>
        <w:t>określają niniejsze dokumenty stanowiące jej integralną część</w:t>
      </w:r>
      <w:r w:rsidRPr="00DF38DB">
        <w:rPr>
          <w:color w:val="000000"/>
          <w:sz w:val="20"/>
          <w:szCs w:val="20"/>
        </w:rPr>
        <w:t>:</w:t>
      </w:r>
    </w:p>
    <w:p w14:paraId="52BE566A" w14:textId="79CE4D94" w:rsidR="00A34674" w:rsidRDefault="00A34674">
      <w:pPr>
        <w:pStyle w:val="Style5"/>
        <w:widowControl/>
        <w:numPr>
          <w:ilvl w:val="0"/>
          <w:numId w:val="36"/>
        </w:numPr>
        <w:tabs>
          <w:tab w:val="left" w:pos="835"/>
        </w:tabs>
        <w:spacing w:after="120" w:line="276" w:lineRule="auto"/>
        <w:rPr>
          <w:color w:val="000000"/>
          <w:sz w:val="20"/>
          <w:szCs w:val="20"/>
        </w:rPr>
      </w:pPr>
      <w:bookmarkStart w:id="0" w:name="_Hlk210300379"/>
      <w:r w:rsidRPr="00DF38DB">
        <w:rPr>
          <w:color w:val="000000"/>
          <w:sz w:val="20"/>
          <w:szCs w:val="20"/>
        </w:rPr>
        <w:t>Opis przedmiotu zamówienia (zwany dalej „OPZ”),</w:t>
      </w:r>
    </w:p>
    <w:p w14:paraId="5F6EB766" w14:textId="11364F67" w:rsidR="00A34674" w:rsidRPr="00A34674" w:rsidRDefault="00A34674">
      <w:pPr>
        <w:pStyle w:val="Style5"/>
        <w:widowControl/>
        <w:numPr>
          <w:ilvl w:val="0"/>
          <w:numId w:val="36"/>
        </w:numPr>
        <w:tabs>
          <w:tab w:val="left" w:pos="835"/>
        </w:tabs>
        <w:spacing w:after="120" w:line="276" w:lineRule="auto"/>
        <w:rPr>
          <w:color w:val="000000"/>
          <w:sz w:val="20"/>
          <w:szCs w:val="20"/>
        </w:rPr>
      </w:pPr>
      <w:r w:rsidRPr="00A34674">
        <w:rPr>
          <w:color w:val="000000"/>
          <w:sz w:val="20"/>
          <w:szCs w:val="20"/>
        </w:rPr>
        <w:t>Oferta Wykonawcy z dnia ……………… wraz z kosztorysem ofertowym</w:t>
      </w:r>
      <w:bookmarkEnd w:id="0"/>
      <w:r w:rsidRPr="00A34674">
        <w:rPr>
          <w:color w:val="000000"/>
          <w:sz w:val="20"/>
          <w:szCs w:val="20"/>
        </w:rPr>
        <w:t>.</w:t>
      </w:r>
    </w:p>
    <w:p w14:paraId="59BC105A" w14:textId="1B3ED7BA" w:rsidR="00A34674" w:rsidRDefault="00A34674">
      <w:pPr>
        <w:pStyle w:val="Style5"/>
        <w:widowControl/>
        <w:numPr>
          <w:ilvl w:val="0"/>
          <w:numId w:val="35"/>
        </w:numPr>
        <w:tabs>
          <w:tab w:val="left" w:pos="426"/>
        </w:tabs>
        <w:spacing w:after="120" w:line="276" w:lineRule="auto"/>
        <w:ind w:left="426" w:hanging="426"/>
        <w:rPr>
          <w:color w:val="000000"/>
          <w:sz w:val="20"/>
          <w:szCs w:val="20"/>
        </w:rPr>
      </w:pPr>
      <w:r w:rsidRPr="00A34674">
        <w:rPr>
          <w:color w:val="000000"/>
          <w:sz w:val="20"/>
          <w:szCs w:val="20"/>
        </w:rPr>
        <w:t xml:space="preserve">Wykonawca wykona przedmiot </w:t>
      </w:r>
      <w:r w:rsidR="00C40EC6">
        <w:rPr>
          <w:color w:val="000000"/>
          <w:sz w:val="20"/>
          <w:szCs w:val="20"/>
        </w:rPr>
        <w:t>Umowy</w:t>
      </w:r>
      <w:r w:rsidRPr="00A34674">
        <w:rPr>
          <w:color w:val="000000"/>
          <w:sz w:val="20"/>
          <w:szCs w:val="20"/>
        </w:rPr>
        <w:t xml:space="preserve"> w sposób i w zakresie szczegółowo określonym w Opisie Przedmiotu Zamówienia (OPZ) z zachowaniem warunków Instrukcji producenta dla poszczególnych urządzeń i instalacji</w:t>
      </w:r>
      <w:r>
        <w:rPr>
          <w:color w:val="000000"/>
          <w:sz w:val="20"/>
          <w:szCs w:val="20"/>
        </w:rPr>
        <w:t>.</w:t>
      </w:r>
    </w:p>
    <w:p w14:paraId="41385F4A" w14:textId="2F7CDCB7" w:rsidR="00A34674" w:rsidRPr="00A34674" w:rsidRDefault="00A34674">
      <w:pPr>
        <w:pStyle w:val="Style5"/>
        <w:widowControl/>
        <w:numPr>
          <w:ilvl w:val="0"/>
          <w:numId w:val="35"/>
        </w:numPr>
        <w:tabs>
          <w:tab w:val="left" w:pos="426"/>
        </w:tabs>
        <w:spacing w:after="120" w:line="276" w:lineRule="auto"/>
        <w:ind w:left="426" w:hanging="426"/>
        <w:rPr>
          <w:color w:val="000000"/>
          <w:sz w:val="20"/>
          <w:szCs w:val="20"/>
        </w:rPr>
      </w:pPr>
      <w:r w:rsidRPr="00A34674">
        <w:rPr>
          <w:color w:val="000000"/>
          <w:sz w:val="20"/>
          <w:szCs w:val="20"/>
        </w:rPr>
        <w:t>Przedmiot</w:t>
      </w:r>
      <w:r w:rsidR="00C40EC6">
        <w:rPr>
          <w:color w:val="000000"/>
          <w:sz w:val="20"/>
          <w:szCs w:val="20"/>
        </w:rPr>
        <w:t xml:space="preserve"> Umowy</w:t>
      </w:r>
      <w:r w:rsidRPr="00A34674">
        <w:rPr>
          <w:color w:val="000000"/>
          <w:sz w:val="20"/>
          <w:szCs w:val="20"/>
        </w:rPr>
        <w:t xml:space="preserve"> zostanie wykonany przy użyciu sprzętu i materiałów Wykonawcy.</w:t>
      </w:r>
    </w:p>
    <w:p w14:paraId="483E7E4B" w14:textId="74D0C9B0" w:rsidR="00A34674" w:rsidRDefault="00A34674">
      <w:pPr>
        <w:pStyle w:val="Style5"/>
        <w:widowControl/>
        <w:numPr>
          <w:ilvl w:val="0"/>
          <w:numId w:val="35"/>
        </w:numPr>
        <w:tabs>
          <w:tab w:val="left" w:pos="426"/>
        </w:tabs>
        <w:spacing w:after="120" w:line="276" w:lineRule="auto"/>
        <w:ind w:left="426" w:hanging="426"/>
        <w:rPr>
          <w:color w:val="000000"/>
          <w:sz w:val="20"/>
          <w:szCs w:val="20"/>
        </w:rPr>
      </w:pPr>
      <w:r w:rsidRPr="00A34674">
        <w:rPr>
          <w:color w:val="000000"/>
          <w:sz w:val="20"/>
          <w:szCs w:val="20"/>
        </w:rPr>
        <w:t>Wykonawca zobowiązany jest do posiadania wymaganych prawem uprawnień, zezwoleń, certyfikatów do prawidłowego wykonania Przedmiotu Umowy, w tym wymaganych ustawą z dnia 15.05.2015 r. o substancjach zubożających warstwę ozonową oraz niektórych fluorowanych gazach cieplarnianych (tj. D.U. z 2020 r., poz. 2065)</w:t>
      </w:r>
      <w:r>
        <w:rPr>
          <w:color w:val="000000"/>
          <w:sz w:val="20"/>
          <w:szCs w:val="20"/>
        </w:rPr>
        <w:t>.</w:t>
      </w:r>
    </w:p>
    <w:p w14:paraId="3ECDAFB3" w14:textId="4E116D59" w:rsidR="00AD5E04" w:rsidRPr="00DF38DB" w:rsidRDefault="00A34674">
      <w:pPr>
        <w:pStyle w:val="Style5"/>
        <w:widowControl/>
        <w:numPr>
          <w:ilvl w:val="0"/>
          <w:numId w:val="35"/>
        </w:numPr>
        <w:tabs>
          <w:tab w:val="left" w:pos="426"/>
        </w:tabs>
        <w:spacing w:after="120" w:line="276" w:lineRule="auto"/>
        <w:ind w:left="426" w:hanging="426"/>
        <w:rPr>
          <w:color w:val="000000"/>
          <w:sz w:val="20"/>
          <w:szCs w:val="20"/>
        </w:rPr>
      </w:pPr>
      <w:r>
        <w:rPr>
          <w:color w:val="000000"/>
          <w:sz w:val="20"/>
          <w:szCs w:val="20"/>
        </w:rPr>
        <w:t xml:space="preserve">Wykonawca </w:t>
      </w:r>
      <w:r w:rsidR="00AD5E04" w:rsidRPr="00DF38DB">
        <w:rPr>
          <w:color w:val="000000"/>
          <w:sz w:val="20"/>
          <w:szCs w:val="20"/>
        </w:rPr>
        <w:t>wykona przedmiot Umowy sam, bez udziału podwykonawców.</w:t>
      </w:r>
    </w:p>
    <w:p w14:paraId="2DC67874" w14:textId="754DBD53" w:rsidR="00726DBC" w:rsidRPr="00DF38DB" w:rsidRDefault="00AD5E04">
      <w:pPr>
        <w:pStyle w:val="Style5"/>
        <w:widowControl/>
        <w:tabs>
          <w:tab w:val="left" w:pos="835"/>
        </w:tabs>
        <w:spacing w:after="120" w:line="276" w:lineRule="auto"/>
        <w:jc w:val="center"/>
        <w:rPr>
          <w:b/>
          <w:bCs/>
          <w:color w:val="000000"/>
          <w:sz w:val="20"/>
          <w:szCs w:val="20"/>
        </w:rPr>
      </w:pPr>
      <w:r w:rsidRPr="00DF38DB">
        <w:rPr>
          <w:b/>
          <w:bCs/>
          <w:color w:val="000000"/>
          <w:sz w:val="20"/>
          <w:szCs w:val="20"/>
        </w:rPr>
        <w:t xml:space="preserve">§ </w:t>
      </w:r>
      <w:r w:rsidR="0022635A">
        <w:rPr>
          <w:b/>
          <w:bCs/>
          <w:color w:val="000000"/>
          <w:sz w:val="20"/>
          <w:szCs w:val="20"/>
        </w:rPr>
        <w:t>2</w:t>
      </w:r>
      <w:r w:rsidRPr="00DF38DB">
        <w:rPr>
          <w:b/>
          <w:bCs/>
          <w:color w:val="000000"/>
          <w:sz w:val="20"/>
          <w:szCs w:val="20"/>
        </w:rPr>
        <w:br/>
        <w:t>Termin realizacji umowy</w:t>
      </w:r>
    </w:p>
    <w:p w14:paraId="656E5CA1" w14:textId="32EA52FB" w:rsidR="00C40EC6" w:rsidRDefault="00C40EC6">
      <w:pPr>
        <w:pStyle w:val="Style5"/>
        <w:widowControl/>
        <w:numPr>
          <w:ilvl w:val="0"/>
          <w:numId w:val="38"/>
        </w:numPr>
        <w:tabs>
          <w:tab w:val="left" w:pos="426"/>
        </w:tabs>
        <w:spacing w:after="120" w:line="276" w:lineRule="auto"/>
        <w:ind w:left="426" w:hanging="426"/>
        <w:rPr>
          <w:color w:val="000000"/>
          <w:sz w:val="20"/>
          <w:szCs w:val="20"/>
        </w:rPr>
      </w:pPr>
      <w:r w:rsidRPr="00392D68">
        <w:rPr>
          <w:color w:val="000000"/>
          <w:sz w:val="20"/>
          <w:szCs w:val="20"/>
        </w:rPr>
        <w:t xml:space="preserve">Wykonawca </w:t>
      </w:r>
      <w:r w:rsidR="00AD5E04" w:rsidRPr="00DF38DB">
        <w:rPr>
          <w:color w:val="000000"/>
          <w:sz w:val="20"/>
          <w:szCs w:val="20"/>
        </w:rPr>
        <w:t xml:space="preserve">zobowiązuje się </w:t>
      </w:r>
      <w:r w:rsidR="006533FF" w:rsidRPr="00DF38DB">
        <w:rPr>
          <w:color w:val="000000"/>
          <w:sz w:val="20"/>
          <w:szCs w:val="20"/>
        </w:rPr>
        <w:t>wykonać</w:t>
      </w:r>
      <w:r w:rsidR="00087450" w:rsidRPr="00DF38DB">
        <w:rPr>
          <w:color w:val="000000"/>
          <w:sz w:val="20"/>
          <w:szCs w:val="20"/>
        </w:rPr>
        <w:t xml:space="preserve"> przedmiot </w:t>
      </w:r>
      <w:r>
        <w:rPr>
          <w:color w:val="000000"/>
          <w:sz w:val="20"/>
          <w:szCs w:val="20"/>
        </w:rPr>
        <w:t>U</w:t>
      </w:r>
      <w:r w:rsidR="00087450" w:rsidRPr="00DF38DB">
        <w:rPr>
          <w:color w:val="000000"/>
          <w:sz w:val="20"/>
          <w:szCs w:val="20"/>
        </w:rPr>
        <w:t xml:space="preserve">mowy w </w:t>
      </w:r>
      <w:r>
        <w:rPr>
          <w:color w:val="000000"/>
          <w:sz w:val="20"/>
          <w:szCs w:val="20"/>
        </w:rPr>
        <w:t>terminie</w:t>
      </w:r>
      <w:r w:rsidRPr="00DF38DB">
        <w:rPr>
          <w:color w:val="000000"/>
          <w:sz w:val="20"/>
          <w:szCs w:val="20"/>
        </w:rPr>
        <w:t xml:space="preserve"> </w:t>
      </w:r>
      <w:r w:rsidR="00042225">
        <w:rPr>
          <w:b/>
          <w:bCs/>
          <w:color w:val="000000"/>
          <w:sz w:val="20"/>
          <w:szCs w:val="20"/>
        </w:rPr>
        <w:t>30</w:t>
      </w:r>
      <w:r w:rsidR="006533FF" w:rsidRPr="00392D68">
        <w:rPr>
          <w:b/>
          <w:bCs/>
          <w:color w:val="000000"/>
          <w:sz w:val="20"/>
          <w:szCs w:val="20"/>
        </w:rPr>
        <w:t xml:space="preserve"> dni</w:t>
      </w:r>
      <w:r w:rsidR="00AD5E04" w:rsidRPr="00DF38DB">
        <w:rPr>
          <w:color w:val="000000"/>
          <w:sz w:val="20"/>
          <w:szCs w:val="20"/>
        </w:rPr>
        <w:t xml:space="preserve"> od dnia</w:t>
      </w:r>
      <w:r w:rsidR="00AD5E04" w:rsidRPr="00DF38DB">
        <w:rPr>
          <w:color w:val="000000"/>
          <w:sz w:val="20"/>
          <w:szCs w:val="20"/>
        </w:rPr>
        <w:br/>
      </w:r>
      <w:r>
        <w:rPr>
          <w:color w:val="000000"/>
          <w:sz w:val="20"/>
          <w:szCs w:val="20"/>
        </w:rPr>
        <w:t xml:space="preserve">zawarcia </w:t>
      </w:r>
      <w:r w:rsidR="00AD5E04" w:rsidRPr="00DF38DB">
        <w:rPr>
          <w:color w:val="000000"/>
          <w:sz w:val="20"/>
          <w:szCs w:val="20"/>
        </w:rPr>
        <w:t>Umowy</w:t>
      </w:r>
      <w:r w:rsidR="006533FF" w:rsidRPr="00DF38DB">
        <w:rPr>
          <w:color w:val="000000"/>
          <w:sz w:val="20"/>
          <w:szCs w:val="20"/>
        </w:rPr>
        <w:t>.</w:t>
      </w:r>
    </w:p>
    <w:p w14:paraId="1684A3FE" w14:textId="3B23356C" w:rsidR="00C40EC6" w:rsidRDefault="00C40EC6">
      <w:pPr>
        <w:pStyle w:val="Style5"/>
        <w:widowControl/>
        <w:numPr>
          <w:ilvl w:val="0"/>
          <w:numId w:val="38"/>
        </w:numPr>
        <w:tabs>
          <w:tab w:val="left" w:pos="426"/>
        </w:tabs>
        <w:spacing w:after="120" w:line="276" w:lineRule="auto"/>
        <w:ind w:left="426" w:hanging="426"/>
        <w:rPr>
          <w:color w:val="000000"/>
          <w:sz w:val="20"/>
          <w:szCs w:val="20"/>
        </w:rPr>
      </w:pPr>
      <w:r w:rsidRPr="00C40EC6">
        <w:rPr>
          <w:color w:val="000000"/>
          <w:sz w:val="20"/>
          <w:szCs w:val="20"/>
        </w:rPr>
        <w:t xml:space="preserve">Przez wykonanie </w:t>
      </w:r>
      <w:r>
        <w:rPr>
          <w:color w:val="000000"/>
          <w:sz w:val="20"/>
          <w:szCs w:val="20"/>
        </w:rPr>
        <w:t>p</w:t>
      </w:r>
      <w:r w:rsidRPr="00C40EC6">
        <w:rPr>
          <w:color w:val="000000"/>
          <w:sz w:val="20"/>
          <w:szCs w:val="20"/>
        </w:rPr>
        <w:t>rzedmiotu Umowy należy rozumieć wykonanie wszystkich czynności i prac objętych Umową oraz ich odbiór przez Zamawiającego potwierdzony podpisaniem przez Strony protokołu odbioru</w:t>
      </w:r>
      <w:r>
        <w:rPr>
          <w:color w:val="000000"/>
          <w:sz w:val="20"/>
          <w:szCs w:val="20"/>
        </w:rPr>
        <w:t xml:space="preserve"> końcowego</w:t>
      </w:r>
      <w:r w:rsidRPr="00C40EC6">
        <w:rPr>
          <w:color w:val="000000"/>
          <w:sz w:val="20"/>
          <w:szCs w:val="20"/>
        </w:rPr>
        <w:t>.</w:t>
      </w:r>
    </w:p>
    <w:p w14:paraId="6F536A64" w14:textId="2E4760E9" w:rsidR="00C40EC6" w:rsidRPr="00C40EC6" w:rsidRDefault="00C40EC6">
      <w:pPr>
        <w:pStyle w:val="Style5"/>
        <w:widowControl/>
        <w:numPr>
          <w:ilvl w:val="0"/>
          <w:numId w:val="38"/>
        </w:numPr>
        <w:tabs>
          <w:tab w:val="left" w:pos="426"/>
        </w:tabs>
        <w:spacing w:after="120" w:line="276" w:lineRule="auto"/>
        <w:ind w:left="426" w:hanging="426"/>
        <w:rPr>
          <w:color w:val="000000"/>
          <w:sz w:val="20"/>
          <w:szCs w:val="20"/>
        </w:rPr>
      </w:pPr>
      <w:r w:rsidRPr="00C40EC6">
        <w:rPr>
          <w:color w:val="000000"/>
          <w:sz w:val="20"/>
          <w:szCs w:val="20"/>
        </w:rPr>
        <w:t xml:space="preserve">Odbiór przedmiotu Umowy przez Zamawiającego nastąpi w terminie 7 dni od dnia </w:t>
      </w:r>
      <w:r w:rsidR="00BD783C">
        <w:rPr>
          <w:color w:val="000000"/>
          <w:sz w:val="20"/>
          <w:szCs w:val="20"/>
        </w:rPr>
        <w:t xml:space="preserve">pisemnego </w:t>
      </w:r>
      <w:r w:rsidRPr="00C40EC6">
        <w:rPr>
          <w:color w:val="000000"/>
          <w:sz w:val="20"/>
          <w:szCs w:val="20"/>
        </w:rPr>
        <w:t xml:space="preserve">zgłoszenia </w:t>
      </w:r>
      <w:r w:rsidR="00BD783C">
        <w:rPr>
          <w:color w:val="000000"/>
          <w:sz w:val="20"/>
          <w:szCs w:val="20"/>
        </w:rPr>
        <w:t xml:space="preserve">Wykonawcy </w:t>
      </w:r>
      <w:r w:rsidRPr="00C40EC6">
        <w:rPr>
          <w:color w:val="000000"/>
          <w:sz w:val="20"/>
          <w:szCs w:val="20"/>
        </w:rPr>
        <w:t xml:space="preserve">zakończenia prac </w:t>
      </w:r>
      <w:r w:rsidR="00BD783C">
        <w:rPr>
          <w:color w:val="000000"/>
          <w:sz w:val="20"/>
          <w:szCs w:val="20"/>
        </w:rPr>
        <w:t>i gotowości do odbioru</w:t>
      </w:r>
      <w:r w:rsidRPr="00C40EC6">
        <w:rPr>
          <w:color w:val="000000"/>
          <w:sz w:val="20"/>
          <w:szCs w:val="20"/>
        </w:rPr>
        <w:t>.</w:t>
      </w:r>
    </w:p>
    <w:p w14:paraId="70454266" w14:textId="35ECEF3A" w:rsidR="00087450" w:rsidRPr="00DF38DB" w:rsidRDefault="00AD5E04">
      <w:pPr>
        <w:pStyle w:val="Style5"/>
        <w:widowControl/>
        <w:tabs>
          <w:tab w:val="left" w:pos="0"/>
        </w:tabs>
        <w:spacing w:after="120" w:line="276" w:lineRule="auto"/>
        <w:jc w:val="center"/>
        <w:rPr>
          <w:b/>
          <w:bCs/>
          <w:color w:val="000000"/>
          <w:sz w:val="20"/>
          <w:szCs w:val="20"/>
        </w:rPr>
      </w:pPr>
      <w:r w:rsidRPr="00DF38DB">
        <w:rPr>
          <w:b/>
          <w:bCs/>
          <w:color w:val="000000"/>
          <w:sz w:val="20"/>
          <w:szCs w:val="20"/>
        </w:rPr>
        <w:t xml:space="preserve">§ </w:t>
      </w:r>
      <w:r w:rsidR="0022635A">
        <w:rPr>
          <w:b/>
          <w:bCs/>
          <w:color w:val="000000"/>
          <w:sz w:val="20"/>
          <w:szCs w:val="20"/>
        </w:rPr>
        <w:t>3</w:t>
      </w:r>
      <w:r w:rsidRPr="00DF38DB">
        <w:rPr>
          <w:b/>
          <w:bCs/>
          <w:color w:val="000000"/>
          <w:sz w:val="20"/>
          <w:szCs w:val="20"/>
        </w:rPr>
        <w:br/>
        <w:t>Wynagrodzenie</w:t>
      </w:r>
    </w:p>
    <w:p w14:paraId="2C112C8E" w14:textId="187A2717" w:rsidR="00087450" w:rsidRDefault="00435E87">
      <w:pPr>
        <w:pStyle w:val="Style5"/>
        <w:widowControl/>
        <w:numPr>
          <w:ilvl w:val="0"/>
          <w:numId w:val="39"/>
        </w:numPr>
        <w:tabs>
          <w:tab w:val="left" w:pos="426"/>
        </w:tabs>
        <w:spacing w:after="120" w:line="276" w:lineRule="auto"/>
        <w:ind w:left="426" w:hanging="426"/>
        <w:rPr>
          <w:color w:val="000000"/>
          <w:sz w:val="20"/>
          <w:szCs w:val="20"/>
        </w:rPr>
      </w:pPr>
      <w:r w:rsidRPr="00392D68">
        <w:rPr>
          <w:color w:val="000000"/>
          <w:sz w:val="20"/>
          <w:szCs w:val="20"/>
        </w:rPr>
        <w:t>Z tytułu</w:t>
      </w:r>
      <w:r>
        <w:rPr>
          <w:b/>
          <w:bCs/>
          <w:color w:val="000000"/>
          <w:sz w:val="20"/>
          <w:szCs w:val="20"/>
        </w:rPr>
        <w:t xml:space="preserve"> </w:t>
      </w:r>
      <w:r w:rsidRPr="00392D68">
        <w:rPr>
          <w:color w:val="000000"/>
          <w:sz w:val="20"/>
          <w:szCs w:val="20"/>
        </w:rPr>
        <w:t>wykonania przedmiotu Umowy</w:t>
      </w:r>
      <w:r>
        <w:rPr>
          <w:b/>
          <w:bCs/>
          <w:color w:val="000000"/>
          <w:sz w:val="20"/>
          <w:szCs w:val="20"/>
        </w:rPr>
        <w:t xml:space="preserve"> </w:t>
      </w:r>
      <w:r w:rsidR="00037AD2">
        <w:rPr>
          <w:color w:val="000000"/>
          <w:sz w:val="20"/>
          <w:szCs w:val="20"/>
        </w:rPr>
        <w:t>Wykonawcy przysługuje wynagrodzenie</w:t>
      </w:r>
      <w:r w:rsidR="00AD5E04" w:rsidRPr="00DF38DB">
        <w:rPr>
          <w:color w:val="000000"/>
          <w:sz w:val="20"/>
          <w:szCs w:val="20"/>
        </w:rPr>
        <w:t>, zgodnie z ofertą Wykonawcy,</w:t>
      </w:r>
      <w:r w:rsidR="00037AD2">
        <w:rPr>
          <w:color w:val="000000"/>
          <w:sz w:val="20"/>
          <w:szCs w:val="20"/>
        </w:rPr>
        <w:t xml:space="preserve"> w </w:t>
      </w:r>
      <w:r w:rsidR="00302F12">
        <w:rPr>
          <w:color w:val="000000"/>
          <w:sz w:val="20"/>
          <w:szCs w:val="20"/>
        </w:rPr>
        <w:t>kwocie</w:t>
      </w:r>
      <w:r w:rsidR="00AD5E04" w:rsidRPr="00DF38DB">
        <w:rPr>
          <w:color w:val="000000"/>
          <w:sz w:val="20"/>
          <w:szCs w:val="20"/>
        </w:rPr>
        <w:t>:</w:t>
      </w:r>
      <w:r w:rsidR="00087450" w:rsidRPr="00DF38DB">
        <w:rPr>
          <w:color w:val="000000"/>
          <w:sz w:val="20"/>
          <w:szCs w:val="20"/>
        </w:rPr>
        <w:t xml:space="preserve"> </w:t>
      </w:r>
      <w:r w:rsidR="00AD5E04" w:rsidRPr="00DF38DB">
        <w:rPr>
          <w:color w:val="000000"/>
          <w:sz w:val="20"/>
          <w:szCs w:val="20"/>
        </w:rPr>
        <w:t xml:space="preserve">…………………. zł netto (słownie: </w:t>
      </w:r>
      <w:r w:rsidR="00AD5E04" w:rsidRPr="00DF38DB">
        <w:rPr>
          <w:i/>
          <w:iCs/>
          <w:color w:val="000000"/>
          <w:sz w:val="20"/>
          <w:szCs w:val="20"/>
        </w:rPr>
        <w:t>…….</w:t>
      </w:r>
      <w:r w:rsidR="00AD5E04" w:rsidRPr="00DF38DB">
        <w:rPr>
          <w:color w:val="000000"/>
          <w:sz w:val="20"/>
          <w:szCs w:val="20"/>
        </w:rPr>
        <w:t>nett</w:t>
      </w:r>
      <w:r w:rsidR="00087450" w:rsidRPr="00DF38DB">
        <w:rPr>
          <w:color w:val="000000"/>
          <w:sz w:val="20"/>
          <w:szCs w:val="20"/>
        </w:rPr>
        <w:t>o),</w:t>
      </w:r>
      <w:r w:rsidR="00302F12">
        <w:rPr>
          <w:color w:val="000000"/>
          <w:sz w:val="20"/>
          <w:szCs w:val="20"/>
        </w:rPr>
        <w:t xml:space="preserve"> podatek VAT </w:t>
      </w:r>
      <w:r w:rsidR="00302F12" w:rsidRPr="00DF38DB">
        <w:rPr>
          <w:color w:val="000000"/>
          <w:sz w:val="20"/>
          <w:szCs w:val="20"/>
        </w:rPr>
        <w:t>23%</w:t>
      </w:r>
      <w:r w:rsidR="00302F12">
        <w:rPr>
          <w:color w:val="000000"/>
          <w:sz w:val="20"/>
          <w:szCs w:val="20"/>
        </w:rPr>
        <w:t xml:space="preserve"> w kwocie: </w:t>
      </w:r>
      <w:r w:rsidR="00087450" w:rsidRPr="00DF38DB">
        <w:rPr>
          <w:color w:val="000000"/>
          <w:sz w:val="20"/>
          <w:szCs w:val="20"/>
        </w:rPr>
        <w:t xml:space="preserve">…………………. </w:t>
      </w:r>
      <w:r w:rsidR="00302F12">
        <w:rPr>
          <w:color w:val="000000"/>
          <w:sz w:val="20"/>
          <w:szCs w:val="20"/>
        </w:rPr>
        <w:t>z</w:t>
      </w:r>
      <w:r w:rsidR="00087450" w:rsidRPr="00DF38DB">
        <w:rPr>
          <w:color w:val="000000"/>
          <w:sz w:val="20"/>
          <w:szCs w:val="20"/>
        </w:rPr>
        <w:t>ł</w:t>
      </w:r>
      <w:r w:rsidR="00302F12">
        <w:rPr>
          <w:color w:val="000000"/>
          <w:sz w:val="20"/>
          <w:szCs w:val="20"/>
        </w:rPr>
        <w:t xml:space="preserve">, </w:t>
      </w:r>
      <w:r w:rsidR="00AD5E04" w:rsidRPr="00DF38DB">
        <w:rPr>
          <w:color w:val="000000"/>
          <w:sz w:val="20"/>
          <w:szCs w:val="20"/>
        </w:rPr>
        <w:t xml:space="preserve">co łącznie stanowi kwotę </w:t>
      </w:r>
      <w:r w:rsidR="00AD5E04" w:rsidRPr="00DF38DB">
        <w:rPr>
          <w:b/>
          <w:bCs/>
          <w:color w:val="000000"/>
          <w:sz w:val="20"/>
          <w:szCs w:val="20"/>
        </w:rPr>
        <w:t>……………</w:t>
      </w:r>
      <w:r w:rsidR="00087450" w:rsidRPr="00DF38DB">
        <w:rPr>
          <w:b/>
          <w:bCs/>
          <w:color w:val="000000"/>
          <w:sz w:val="20"/>
          <w:szCs w:val="20"/>
        </w:rPr>
        <w:t>……</w:t>
      </w:r>
      <w:r w:rsidR="00AD5E04" w:rsidRPr="00DF38DB">
        <w:rPr>
          <w:b/>
          <w:bCs/>
          <w:color w:val="000000"/>
          <w:sz w:val="20"/>
          <w:szCs w:val="20"/>
        </w:rPr>
        <w:t xml:space="preserve"> zł brutto</w:t>
      </w:r>
      <w:r w:rsidR="00302F12">
        <w:rPr>
          <w:b/>
          <w:bCs/>
          <w:color w:val="000000"/>
          <w:sz w:val="20"/>
          <w:szCs w:val="20"/>
        </w:rPr>
        <w:t xml:space="preserve"> </w:t>
      </w:r>
      <w:r w:rsidR="00AD5E04" w:rsidRPr="00DF38DB">
        <w:rPr>
          <w:color w:val="000000"/>
          <w:sz w:val="20"/>
          <w:szCs w:val="20"/>
        </w:rPr>
        <w:t>(słownie:</w:t>
      </w:r>
      <w:r w:rsidR="00087450" w:rsidRPr="00DF38DB">
        <w:rPr>
          <w:color w:val="000000"/>
          <w:sz w:val="20"/>
          <w:szCs w:val="20"/>
        </w:rPr>
        <w:t xml:space="preserve"> </w:t>
      </w:r>
      <w:r w:rsidR="00302F12">
        <w:rPr>
          <w:color w:val="000000"/>
          <w:sz w:val="20"/>
          <w:szCs w:val="20"/>
        </w:rPr>
        <w:t>……………..….</w:t>
      </w:r>
      <w:r w:rsidR="00AD5E04" w:rsidRPr="00DF38DB">
        <w:rPr>
          <w:i/>
          <w:iCs/>
          <w:color w:val="000000"/>
          <w:sz w:val="20"/>
          <w:szCs w:val="20"/>
        </w:rPr>
        <w:t xml:space="preserve"> </w:t>
      </w:r>
      <w:r w:rsidR="00AD5E04" w:rsidRPr="00DF38DB">
        <w:rPr>
          <w:color w:val="000000"/>
          <w:sz w:val="20"/>
          <w:szCs w:val="20"/>
        </w:rPr>
        <w:t>brutto).</w:t>
      </w:r>
    </w:p>
    <w:p w14:paraId="384B535C" w14:textId="5DA24E9F" w:rsidR="00302F12" w:rsidRPr="00392D68" w:rsidRDefault="00302F12">
      <w:pPr>
        <w:pStyle w:val="Style5"/>
        <w:widowControl/>
        <w:numPr>
          <w:ilvl w:val="0"/>
          <w:numId w:val="39"/>
        </w:numPr>
        <w:tabs>
          <w:tab w:val="left" w:pos="426"/>
        </w:tabs>
        <w:spacing w:after="120" w:line="276" w:lineRule="auto"/>
        <w:ind w:left="426" w:hanging="426"/>
        <w:rPr>
          <w:color w:val="000000"/>
          <w:sz w:val="20"/>
          <w:szCs w:val="20"/>
        </w:rPr>
      </w:pPr>
      <w:r>
        <w:rPr>
          <w:rFonts w:cstheme="minorHAnsi"/>
          <w:sz w:val="20"/>
          <w:szCs w:val="20"/>
        </w:rPr>
        <w:t>Kwota</w:t>
      </w:r>
      <w:r w:rsidRPr="00407052">
        <w:rPr>
          <w:rFonts w:cstheme="minorHAnsi"/>
          <w:sz w:val="20"/>
          <w:szCs w:val="20"/>
        </w:rPr>
        <w:t xml:space="preserve"> </w:t>
      </w:r>
      <w:r>
        <w:rPr>
          <w:rFonts w:cstheme="minorHAnsi"/>
          <w:sz w:val="20"/>
          <w:szCs w:val="20"/>
        </w:rPr>
        <w:t xml:space="preserve">i ceny jednostkowe </w:t>
      </w:r>
      <w:r w:rsidRPr="00407052">
        <w:rPr>
          <w:rFonts w:cstheme="minorHAnsi"/>
          <w:sz w:val="20"/>
          <w:szCs w:val="20"/>
        </w:rPr>
        <w:t>netto w</w:t>
      </w:r>
      <w:r w:rsidR="00BD783C">
        <w:rPr>
          <w:rFonts w:cstheme="minorHAnsi"/>
          <w:sz w:val="20"/>
          <w:szCs w:val="20"/>
        </w:rPr>
        <w:t>skazane</w:t>
      </w:r>
      <w:r w:rsidRPr="00407052">
        <w:rPr>
          <w:rFonts w:cstheme="minorHAnsi"/>
          <w:sz w:val="20"/>
          <w:szCs w:val="20"/>
        </w:rPr>
        <w:t xml:space="preserve"> przez Wykonawcę w Ofercie obowiązuj</w:t>
      </w:r>
      <w:r>
        <w:rPr>
          <w:rFonts w:cstheme="minorHAnsi"/>
          <w:sz w:val="20"/>
          <w:szCs w:val="20"/>
        </w:rPr>
        <w:t>ą</w:t>
      </w:r>
      <w:r w:rsidRPr="00407052">
        <w:rPr>
          <w:rFonts w:cstheme="minorHAnsi"/>
          <w:sz w:val="20"/>
          <w:szCs w:val="20"/>
        </w:rPr>
        <w:t xml:space="preserve"> w okresie trwania umowy </w:t>
      </w:r>
      <w:r>
        <w:rPr>
          <w:rFonts w:cstheme="minorHAnsi"/>
          <w:sz w:val="20"/>
          <w:szCs w:val="20"/>
        </w:rPr>
        <w:t>i nie podlegają zmianom.</w:t>
      </w:r>
      <w:r w:rsidRPr="00407052">
        <w:rPr>
          <w:rFonts w:cstheme="minorHAnsi"/>
          <w:sz w:val="20"/>
          <w:szCs w:val="20"/>
        </w:rPr>
        <w:t xml:space="preserve"> </w:t>
      </w:r>
    </w:p>
    <w:p w14:paraId="5235D5C2" w14:textId="35F22FCA" w:rsidR="00F43C2C" w:rsidRPr="00392D68" w:rsidRDefault="00302F12">
      <w:pPr>
        <w:pStyle w:val="Style5"/>
        <w:widowControl/>
        <w:numPr>
          <w:ilvl w:val="0"/>
          <w:numId w:val="39"/>
        </w:numPr>
        <w:tabs>
          <w:tab w:val="left" w:pos="426"/>
        </w:tabs>
        <w:spacing w:after="120" w:line="276" w:lineRule="auto"/>
        <w:ind w:left="426" w:hanging="426"/>
        <w:rPr>
          <w:color w:val="000000"/>
          <w:sz w:val="20"/>
          <w:szCs w:val="20"/>
        </w:rPr>
      </w:pPr>
      <w:r w:rsidRPr="009C1360">
        <w:rPr>
          <w:rFonts w:cstheme="minorHAnsi"/>
          <w:sz w:val="20"/>
          <w:szCs w:val="20"/>
        </w:rPr>
        <w:t>Wykonawca oświadcza, że w ce</w:t>
      </w:r>
      <w:r w:rsidR="00BD783C">
        <w:rPr>
          <w:rFonts w:cstheme="minorHAnsi"/>
          <w:sz w:val="20"/>
          <w:szCs w:val="20"/>
        </w:rPr>
        <w:t>nach wskazanych w</w:t>
      </w:r>
      <w:r w:rsidRPr="009C1360">
        <w:rPr>
          <w:rFonts w:cstheme="minorHAnsi"/>
          <w:sz w:val="20"/>
          <w:szCs w:val="20"/>
        </w:rPr>
        <w:t xml:space="preserve"> ofe</w:t>
      </w:r>
      <w:r w:rsidR="00BD783C">
        <w:rPr>
          <w:rFonts w:cstheme="minorHAnsi"/>
          <w:sz w:val="20"/>
          <w:szCs w:val="20"/>
        </w:rPr>
        <w:t>rcie</w:t>
      </w:r>
      <w:r w:rsidRPr="009C1360">
        <w:rPr>
          <w:rFonts w:cstheme="minorHAnsi"/>
          <w:sz w:val="20"/>
          <w:szCs w:val="20"/>
        </w:rPr>
        <w:t xml:space="preserve"> uwzględnił wszelkie koszty i ryzyka, wynikające z wymagań </w:t>
      </w:r>
      <w:r w:rsidR="00133058">
        <w:rPr>
          <w:rFonts w:cstheme="minorHAnsi"/>
          <w:sz w:val="20"/>
          <w:szCs w:val="20"/>
        </w:rPr>
        <w:t>określonych w</w:t>
      </w:r>
      <w:r w:rsidRPr="009C1360">
        <w:rPr>
          <w:rFonts w:cstheme="minorHAnsi"/>
          <w:sz w:val="20"/>
          <w:szCs w:val="20"/>
        </w:rPr>
        <w:t xml:space="preserve"> Umow</w:t>
      </w:r>
      <w:r w:rsidR="00133058">
        <w:rPr>
          <w:rFonts w:cstheme="minorHAnsi"/>
          <w:sz w:val="20"/>
          <w:szCs w:val="20"/>
        </w:rPr>
        <w:t>ie</w:t>
      </w:r>
      <w:r w:rsidRPr="009C1360">
        <w:rPr>
          <w:rFonts w:cstheme="minorHAnsi"/>
          <w:sz w:val="20"/>
          <w:szCs w:val="20"/>
        </w:rPr>
        <w:t xml:space="preserve"> i jej integralnych składnik</w:t>
      </w:r>
      <w:r w:rsidR="00133058">
        <w:rPr>
          <w:rFonts w:cstheme="minorHAnsi"/>
          <w:sz w:val="20"/>
          <w:szCs w:val="20"/>
        </w:rPr>
        <w:t>ach</w:t>
      </w:r>
      <w:r w:rsidRPr="009C1360">
        <w:rPr>
          <w:rFonts w:cstheme="minorHAnsi"/>
          <w:sz w:val="20"/>
          <w:szCs w:val="20"/>
        </w:rPr>
        <w:t xml:space="preserve">, </w:t>
      </w:r>
      <w:r>
        <w:rPr>
          <w:rFonts w:cstheme="minorHAnsi"/>
          <w:sz w:val="20"/>
          <w:szCs w:val="20"/>
        </w:rPr>
        <w:t xml:space="preserve">oraz </w:t>
      </w:r>
      <w:r w:rsidRPr="009C1360">
        <w:rPr>
          <w:rFonts w:cstheme="minorHAnsi"/>
          <w:sz w:val="20"/>
          <w:szCs w:val="20"/>
        </w:rPr>
        <w:t>obowiązujących na dzień składania oferty przepisów prawa</w:t>
      </w:r>
      <w:r>
        <w:rPr>
          <w:iCs/>
          <w:sz w:val="20"/>
        </w:rPr>
        <w:t>.</w:t>
      </w:r>
    </w:p>
    <w:p w14:paraId="3A709102" w14:textId="343EF290" w:rsidR="00BD783C" w:rsidRPr="00BD783C" w:rsidRDefault="00BD783C" w:rsidP="00210792">
      <w:pPr>
        <w:pStyle w:val="Style5"/>
        <w:widowControl/>
        <w:numPr>
          <w:ilvl w:val="0"/>
          <w:numId w:val="39"/>
        </w:numPr>
        <w:tabs>
          <w:tab w:val="left" w:pos="426"/>
        </w:tabs>
        <w:spacing w:after="120" w:line="276" w:lineRule="auto"/>
        <w:ind w:left="426" w:hanging="426"/>
        <w:rPr>
          <w:rFonts w:cs="TTE1768698t00"/>
          <w:sz w:val="20"/>
          <w:szCs w:val="20"/>
        </w:rPr>
      </w:pPr>
      <w:r w:rsidRPr="00BD783C">
        <w:rPr>
          <w:rFonts w:cs="TTE1768698t00"/>
          <w:sz w:val="20"/>
          <w:szCs w:val="20"/>
        </w:rPr>
        <w:t xml:space="preserve">Rozliczenie za wykonanie przedmiotu umowy nastąpi na podstawie faktury VAT wystawionej przez Wykonawcę po dokonaniu odbioru </w:t>
      </w:r>
      <w:r>
        <w:rPr>
          <w:rFonts w:cs="TTE1768698t00"/>
          <w:sz w:val="20"/>
          <w:szCs w:val="20"/>
        </w:rPr>
        <w:t>końcowego</w:t>
      </w:r>
      <w:r w:rsidRPr="00BD783C">
        <w:rPr>
          <w:rFonts w:cs="TTE1768698t00"/>
          <w:sz w:val="20"/>
          <w:szCs w:val="20"/>
        </w:rPr>
        <w:t xml:space="preserve"> przedmiotu Umowy. </w:t>
      </w:r>
    </w:p>
    <w:p w14:paraId="1F25B2D8" w14:textId="21B24FFC" w:rsidR="00BD783C" w:rsidRPr="00210792" w:rsidRDefault="00BD783C" w:rsidP="00210792">
      <w:pPr>
        <w:pStyle w:val="Style5"/>
        <w:widowControl/>
        <w:numPr>
          <w:ilvl w:val="0"/>
          <w:numId w:val="39"/>
        </w:numPr>
        <w:tabs>
          <w:tab w:val="left" w:pos="426"/>
        </w:tabs>
        <w:spacing w:after="120" w:line="276" w:lineRule="auto"/>
        <w:ind w:left="426" w:hanging="426"/>
        <w:rPr>
          <w:color w:val="000000"/>
          <w:sz w:val="20"/>
          <w:szCs w:val="20"/>
        </w:rPr>
      </w:pPr>
      <w:r w:rsidRPr="00BD783C">
        <w:rPr>
          <w:rFonts w:cs="TTE1768698t00"/>
          <w:sz w:val="20"/>
          <w:szCs w:val="20"/>
        </w:rPr>
        <w:lastRenderedPageBreak/>
        <w:t xml:space="preserve">Podstawą wystawienia faktury jest podpisany przez uprawnionych przedstawicieli Zamawiającego protokół odbioru </w:t>
      </w:r>
      <w:r>
        <w:rPr>
          <w:rFonts w:cs="TTE1768698t00"/>
          <w:sz w:val="20"/>
          <w:szCs w:val="20"/>
        </w:rPr>
        <w:t>końcowego</w:t>
      </w:r>
      <w:r w:rsidRPr="00BD783C">
        <w:rPr>
          <w:rFonts w:cs="TTE1768698t00"/>
          <w:sz w:val="20"/>
          <w:szCs w:val="20"/>
        </w:rPr>
        <w:t xml:space="preserve"> niewadliwie wykonanego przedmiotu umowy</w:t>
      </w:r>
      <w:r>
        <w:rPr>
          <w:rFonts w:cs="TTE1768698t00"/>
          <w:sz w:val="20"/>
          <w:szCs w:val="20"/>
        </w:rPr>
        <w:t>.</w:t>
      </w:r>
    </w:p>
    <w:p w14:paraId="04C2C782" w14:textId="05502D14" w:rsidR="00E24059" w:rsidRPr="00392D68" w:rsidRDefault="00E24059">
      <w:pPr>
        <w:pStyle w:val="Style5"/>
        <w:widowControl/>
        <w:numPr>
          <w:ilvl w:val="0"/>
          <w:numId w:val="39"/>
        </w:numPr>
        <w:tabs>
          <w:tab w:val="left" w:pos="426"/>
        </w:tabs>
        <w:spacing w:after="120" w:line="276" w:lineRule="auto"/>
        <w:ind w:left="426" w:hanging="426"/>
        <w:rPr>
          <w:color w:val="000000"/>
          <w:sz w:val="20"/>
          <w:szCs w:val="20"/>
        </w:rPr>
      </w:pPr>
      <w:r w:rsidRPr="00712D80">
        <w:rPr>
          <w:rFonts w:cs="TTE1768698t00"/>
          <w:sz w:val="20"/>
          <w:szCs w:val="20"/>
        </w:rPr>
        <w:t xml:space="preserve">Zamawiający może odmówić odbioru wykonania przedmiotu </w:t>
      </w:r>
      <w:r>
        <w:rPr>
          <w:rFonts w:cs="TTE1768698t00"/>
          <w:sz w:val="20"/>
          <w:szCs w:val="20"/>
        </w:rPr>
        <w:t>Umowy</w:t>
      </w:r>
      <w:r w:rsidRPr="00712D80">
        <w:rPr>
          <w:rFonts w:cs="TTE1768698t00"/>
          <w:sz w:val="20"/>
          <w:szCs w:val="20"/>
        </w:rPr>
        <w:t xml:space="preserve"> w przypadku, gdy przedmiot </w:t>
      </w:r>
      <w:r>
        <w:rPr>
          <w:rFonts w:cs="TTE1768698t00"/>
          <w:sz w:val="20"/>
          <w:szCs w:val="20"/>
        </w:rPr>
        <w:t>Umowy</w:t>
      </w:r>
      <w:r w:rsidRPr="00712D80">
        <w:rPr>
          <w:rFonts w:cs="TTE1768698t00"/>
          <w:sz w:val="20"/>
          <w:szCs w:val="20"/>
        </w:rPr>
        <w:t xml:space="preserve"> będzie mógł być kwalifikowany jako wykonany niezgodnie z powszechnie obowiązującymi przepisami prawa oraz zasadami wiedzy technicznej lub zgłaszane uwagi (usterki) przez Zamawiającego będą na tyle istotne, że przedmiot </w:t>
      </w:r>
      <w:r>
        <w:rPr>
          <w:rFonts w:cs="TTE1768698t00"/>
          <w:sz w:val="20"/>
          <w:szCs w:val="20"/>
        </w:rPr>
        <w:t>Umowy</w:t>
      </w:r>
      <w:r w:rsidRPr="00712D80">
        <w:rPr>
          <w:rFonts w:cs="TTE1768698t00"/>
          <w:sz w:val="20"/>
          <w:szCs w:val="20"/>
        </w:rPr>
        <w:t xml:space="preserve"> nie będzie nadawał się do </w:t>
      </w:r>
      <w:r>
        <w:rPr>
          <w:rFonts w:cs="TTE1768698t00"/>
          <w:sz w:val="20"/>
          <w:szCs w:val="20"/>
        </w:rPr>
        <w:t>odbioru</w:t>
      </w:r>
      <w:r w:rsidRPr="009958FF">
        <w:rPr>
          <w:rFonts w:cs="TTE1771BD8t00"/>
          <w:sz w:val="20"/>
          <w:szCs w:val="20"/>
        </w:rPr>
        <w:t>.</w:t>
      </w:r>
      <w:r>
        <w:rPr>
          <w:rFonts w:cs="TTE1771BD8t00"/>
          <w:sz w:val="20"/>
          <w:szCs w:val="20"/>
        </w:rPr>
        <w:t xml:space="preserve"> Każdorazowe stwierdzenie</w:t>
      </w:r>
      <w:r w:rsidR="00BD783C">
        <w:rPr>
          <w:rFonts w:cs="TTE1771BD8t00"/>
          <w:sz w:val="20"/>
          <w:szCs w:val="20"/>
        </w:rPr>
        <w:t xml:space="preserve"> </w:t>
      </w:r>
      <w:r>
        <w:rPr>
          <w:rFonts w:cs="TTE1771BD8t00"/>
          <w:sz w:val="20"/>
          <w:szCs w:val="20"/>
        </w:rPr>
        <w:t xml:space="preserve">przez Zamawiającego wad (usterek) w wykonaniu przedmiotu Umowy będzie wymagało ich usunięcia przez Wykonawcę </w:t>
      </w:r>
      <w:r w:rsidR="004844FE">
        <w:rPr>
          <w:rFonts w:cs="TTE1771BD8t00"/>
          <w:sz w:val="20"/>
          <w:szCs w:val="20"/>
        </w:rPr>
        <w:t>bez dodatkowego wynagrodzenia</w:t>
      </w:r>
      <w:r>
        <w:rPr>
          <w:rFonts w:cs="TTE1771BD8t00"/>
          <w:sz w:val="20"/>
          <w:szCs w:val="20"/>
        </w:rPr>
        <w:t>.</w:t>
      </w:r>
    </w:p>
    <w:p w14:paraId="2F2CAA90" w14:textId="743786D7" w:rsidR="00BD783C" w:rsidRDefault="00BD783C" w:rsidP="000B3CBF">
      <w:pPr>
        <w:pStyle w:val="Style5"/>
        <w:widowControl/>
        <w:numPr>
          <w:ilvl w:val="0"/>
          <w:numId w:val="39"/>
        </w:numPr>
        <w:tabs>
          <w:tab w:val="left" w:pos="426"/>
        </w:tabs>
        <w:spacing w:after="120" w:line="276" w:lineRule="auto"/>
        <w:ind w:left="426" w:hanging="426"/>
        <w:rPr>
          <w:color w:val="000000"/>
          <w:sz w:val="20"/>
          <w:szCs w:val="20"/>
        </w:rPr>
      </w:pPr>
      <w:r w:rsidRPr="00BD783C">
        <w:rPr>
          <w:color w:val="000000"/>
          <w:sz w:val="20"/>
          <w:szCs w:val="20"/>
        </w:rPr>
        <w:t>Zamawiający zobowiązuje się do zapłaty wynagrodzenia Wykonawcy w terminie do 30 dni od dnia doręczenia prawidłowo wystawionej faktury VAT pod warunkiem spełnienia wszystkich przesłanek wymagalności roszczenia Wykonawcy o zapłatę z tego tytułu określonych w Umowie</w:t>
      </w:r>
      <w:r>
        <w:rPr>
          <w:color w:val="000000"/>
          <w:sz w:val="20"/>
          <w:szCs w:val="20"/>
        </w:rPr>
        <w:t>.</w:t>
      </w:r>
    </w:p>
    <w:p w14:paraId="72782929" w14:textId="6F3CC340" w:rsidR="00BD783C" w:rsidRPr="00210792" w:rsidRDefault="00BD783C" w:rsidP="000B3CBF">
      <w:pPr>
        <w:pStyle w:val="Style5"/>
        <w:widowControl/>
        <w:numPr>
          <w:ilvl w:val="0"/>
          <w:numId w:val="39"/>
        </w:numPr>
        <w:tabs>
          <w:tab w:val="left" w:pos="426"/>
        </w:tabs>
        <w:spacing w:after="120" w:line="276" w:lineRule="auto"/>
        <w:ind w:left="426" w:hanging="426"/>
        <w:rPr>
          <w:color w:val="000000"/>
          <w:sz w:val="20"/>
          <w:szCs w:val="20"/>
        </w:rPr>
      </w:pPr>
      <w:r w:rsidRPr="00BD783C">
        <w:rPr>
          <w:color w:val="000000"/>
          <w:sz w:val="20"/>
          <w:szCs w:val="20"/>
        </w:rPr>
        <w:t>Wynagrodzenie za wykonanie przedmiotu Umowy płatne będzie przelewem na rachunek bankowy Wykonawcy o numerze</w:t>
      </w:r>
      <w:r w:rsidRPr="00BD783C" w:rsidDel="00BD783C">
        <w:rPr>
          <w:color w:val="000000"/>
          <w:sz w:val="20"/>
          <w:szCs w:val="20"/>
        </w:rPr>
        <w:t xml:space="preserve"> </w:t>
      </w:r>
      <w:r w:rsidR="004844FE">
        <w:rPr>
          <w:bCs/>
          <w:iCs/>
          <w:sz w:val="20"/>
        </w:rPr>
        <w:t>:</w:t>
      </w:r>
      <w:r w:rsidR="004844FE" w:rsidRPr="00CF43DB">
        <w:rPr>
          <w:bCs/>
          <w:iCs/>
          <w:sz w:val="20"/>
        </w:rPr>
        <w:t xml:space="preserve"> </w:t>
      </w:r>
      <w:r w:rsidR="004844FE">
        <w:rPr>
          <w:bCs/>
          <w:iCs/>
          <w:sz w:val="20"/>
        </w:rPr>
        <w:t>…………………………….......................</w:t>
      </w:r>
      <w:r>
        <w:rPr>
          <w:bCs/>
          <w:iCs/>
          <w:sz w:val="20"/>
        </w:rPr>
        <w:t xml:space="preserve"> .</w:t>
      </w:r>
      <w:r w:rsidR="004844FE">
        <w:rPr>
          <w:bCs/>
          <w:iCs/>
          <w:sz w:val="20"/>
        </w:rPr>
        <w:t xml:space="preserve"> </w:t>
      </w:r>
    </w:p>
    <w:p w14:paraId="1CD534F6" w14:textId="091B4FBC" w:rsidR="004844FE" w:rsidRPr="00392D68" w:rsidRDefault="004844FE" w:rsidP="00210792">
      <w:pPr>
        <w:pStyle w:val="Style5"/>
        <w:widowControl/>
        <w:tabs>
          <w:tab w:val="left" w:pos="426"/>
        </w:tabs>
        <w:spacing w:after="120" w:line="276" w:lineRule="auto"/>
        <w:ind w:left="426"/>
        <w:rPr>
          <w:color w:val="000000"/>
          <w:sz w:val="20"/>
          <w:szCs w:val="20"/>
        </w:rPr>
      </w:pPr>
      <w:r w:rsidRPr="00EF30F9">
        <w:rPr>
          <w:bCs/>
          <w:iCs/>
          <w:sz w:val="20"/>
        </w:rPr>
        <w:t xml:space="preserve">Wykonawca oświadcza, że </w:t>
      </w:r>
      <w:r w:rsidR="001444B2">
        <w:rPr>
          <w:bCs/>
          <w:iCs/>
          <w:sz w:val="20"/>
        </w:rPr>
        <w:t xml:space="preserve">ww. </w:t>
      </w:r>
      <w:r w:rsidRPr="00EF30F9">
        <w:rPr>
          <w:bCs/>
          <w:iCs/>
          <w:sz w:val="20"/>
        </w:rPr>
        <w:t xml:space="preserve">rachunek bankowy (nr konta) jest oraz będzie w </w:t>
      </w:r>
      <w:r w:rsidRPr="00B14122">
        <w:rPr>
          <w:bCs/>
          <w:sz w:val="20"/>
          <w:szCs w:val="20"/>
        </w:rPr>
        <w:t>dacie</w:t>
      </w:r>
      <w:r w:rsidRPr="00EF30F9">
        <w:rPr>
          <w:bCs/>
          <w:iCs/>
          <w:sz w:val="20"/>
        </w:rPr>
        <w:t xml:space="preserve"> płatności, widniał w wykazie podmiotów prowadzonym w postaci elektronicznej, o którym mowa w art. 96b ustawy z dnia 11 marca 2004 r. o podatku od towarów i usług (Dz. U. z 202</w:t>
      </w:r>
      <w:r>
        <w:rPr>
          <w:bCs/>
          <w:iCs/>
          <w:sz w:val="20"/>
        </w:rPr>
        <w:t>3</w:t>
      </w:r>
      <w:r w:rsidRPr="00EF30F9">
        <w:rPr>
          <w:bCs/>
          <w:iCs/>
          <w:sz w:val="20"/>
        </w:rPr>
        <w:t xml:space="preserve"> poz. </w:t>
      </w:r>
      <w:r>
        <w:rPr>
          <w:bCs/>
          <w:iCs/>
          <w:sz w:val="20"/>
        </w:rPr>
        <w:t>1570</w:t>
      </w:r>
      <w:r w:rsidRPr="00EF30F9">
        <w:rPr>
          <w:bCs/>
          <w:iCs/>
          <w:sz w:val="20"/>
        </w:rPr>
        <w:t xml:space="preserve">, z </w:t>
      </w:r>
      <w:proofErr w:type="spellStart"/>
      <w:r w:rsidRPr="00EF30F9">
        <w:rPr>
          <w:bCs/>
          <w:iCs/>
          <w:sz w:val="20"/>
        </w:rPr>
        <w:t>późn</w:t>
      </w:r>
      <w:proofErr w:type="spellEnd"/>
      <w:r w:rsidRPr="00EF30F9">
        <w:rPr>
          <w:bCs/>
          <w:iCs/>
          <w:sz w:val="20"/>
        </w:rPr>
        <w:t>. zm.), (tzw. „białej liście” podatników VAT)</w:t>
      </w:r>
      <w:r>
        <w:rPr>
          <w:bCs/>
          <w:iCs/>
          <w:sz w:val="20"/>
        </w:rPr>
        <w:t>.</w:t>
      </w:r>
    </w:p>
    <w:p w14:paraId="64DC165E" w14:textId="3CF11724" w:rsidR="004844FE" w:rsidRPr="00392D68" w:rsidRDefault="004844FE">
      <w:pPr>
        <w:pStyle w:val="Style5"/>
        <w:widowControl/>
        <w:numPr>
          <w:ilvl w:val="0"/>
          <w:numId w:val="39"/>
        </w:numPr>
        <w:tabs>
          <w:tab w:val="left" w:pos="426"/>
        </w:tabs>
        <w:spacing w:after="120" w:line="276" w:lineRule="auto"/>
        <w:ind w:left="426" w:hanging="426"/>
        <w:rPr>
          <w:color w:val="000000"/>
          <w:sz w:val="20"/>
          <w:szCs w:val="20"/>
        </w:rPr>
      </w:pPr>
      <w:r w:rsidRPr="00CF43DB">
        <w:rPr>
          <w:bCs/>
          <w:sz w:val="20"/>
        </w:rPr>
        <w:t xml:space="preserve">Strony ustalają, że datą zapłaty wynagrodzenia jest data obciążenia rachunku bankowego </w:t>
      </w:r>
      <w:r w:rsidRPr="00B14122">
        <w:rPr>
          <w:bCs/>
          <w:sz w:val="20"/>
          <w:szCs w:val="20"/>
        </w:rPr>
        <w:t>Zamawiającego</w:t>
      </w:r>
      <w:r>
        <w:rPr>
          <w:bCs/>
          <w:sz w:val="20"/>
          <w:szCs w:val="20"/>
        </w:rPr>
        <w:t>.</w:t>
      </w:r>
    </w:p>
    <w:p w14:paraId="08118ADC" w14:textId="213A5AA6" w:rsidR="004844FE" w:rsidRPr="00392D68" w:rsidRDefault="004844FE">
      <w:pPr>
        <w:pStyle w:val="Style5"/>
        <w:widowControl/>
        <w:numPr>
          <w:ilvl w:val="0"/>
          <w:numId w:val="39"/>
        </w:numPr>
        <w:tabs>
          <w:tab w:val="left" w:pos="426"/>
        </w:tabs>
        <w:spacing w:after="120" w:line="276" w:lineRule="auto"/>
        <w:ind w:left="426" w:hanging="426"/>
        <w:rPr>
          <w:color w:val="000000"/>
          <w:sz w:val="20"/>
          <w:szCs w:val="20"/>
        </w:rPr>
      </w:pPr>
      <w:r w:rsidRPr="00F577DF">
        <w:rPr>
          <w:sz w:val="20"/>
          <w:szCs w:val="20"/>
        </w:rPr>
        <w:t>Fakturę VAT należy wystawić</w:t>
      </w:r>
      <w:r w:rsidR="0078118C">
        <w:rPr>
          <w:sz w:val="20"/>
          <w:szCs w:val="20"/>
        </w:rPr>
        <w:t xml:space="preserve"> na</w:t>
      </w:r>
      <w:r w:rsidRPr="00F577DF">
        <w:rPr>
          <w:sz w:val="20"/>
          <w:szCs w:val="20"/>
        </w:rPr>
        <w:t>:</w:t>
      </w:r>
      <w:r>
        <w:rPr>
          <w:sz w:val="20"/>
          <w:szCs w:val="20"/>
        </w:rPr>
        <w:t xml:space="preserve"> Generalna Dyrekcja Dróg Krajowych i Autostrad Oddział w Lublinie, ul. Ogrodowa 21, 20-075 Lublin</w:t>
      </w:r>
      <w:r w:rsidR="00930F82">
        <w:rPr>
          <w:sz w:val="20"/>
          <w:szCs w:val="20"/>
        </w:rPr>
        <w:t xml:space="preserve"> i doręczyć na adres: </w:t>
      </w:r>
      <w:r w:rsidR="00B817AF">
        <w:rPr>
          <w:sz w:val="20"/>
          <w:szCs w:val="20"/>
        </w:rPr>
        <w:t>Rejon w Międzyrzecu Podlaskim ul. Radzyńska 11 A, 21-560 Międzyrzec Podlaski</w:t>
      </w:r>
      <w:r w:rsidR="00930F82">
        <w:rPr>
          <w:sz w:val="20"/>
          <w:szCs w:val="20"/>
        </w:rPr>
        <w:t xml:space="preserve"> .</w:t>
      </w:r>
    </w:p>
    <w:p w14:paraId="4B262F63" w14:textId="3D9FEACE" w:rsidR="004844FE" w:rsidRDefault="004844FE">
      <w:pPr>
        <w:pStyle w:val="Style5"/>
        <w:widowControl/>
        <w:numPr>
          <w:ilvl w:val="0"/>
          <w:numId w:val="39"/>
        </w:numPr>
        <w:tabs>
          <w:tab w:val="left" w:pos="426"/>
        </w:tabs>
        <w:spacing w:after="120" w:line="276" w:lineRule="auto"/>
        <w:ind w:left="426" w:hanging="426"/>
        <w:rPr>
          <w:color w:val="000000"/>
          <w:sz w:val="20"/>
          <w:szCs w:val="20"/>
        </w:rPr>
      </w:pPr>
      <w:r w:rsidRPr="00C00D8B">
        <w:rPr>
          <w:color w:val="000000"/>
          <w:sz w:val="20"/>
          <w:szCs w:val="20"/>
          <w:lang w:eastAsia="en-US"/>
        </w:rPr>
        <w:t>W przypadku faktury wystawionej niezgod</w:t>
      </w:r>
      <w:r>
        <w:rPr>
          <w:color w:val="000000"/>
          <w:sz w:val="20"/>
          <w:szCs w:val="20"/>
          <w:lang w:eastAsia="en-US"/>
        </w:rPr>
        <w:t xml:space="preserve">nie z obowiązującymi przepisami </w:t>
      </w:r>
      <w:r w:rsidRPr="00C00D8B">
        <w:rPr>
          <w:color w:val="000000"/>
          <w:sz w:val="20"/>
          <w:szCs w:val="20"/>
          <w:lang w:eastAsia="en-US"/>
        </w:rPr>
        <w:t>lub postanowieniami umowy, zapłata wynagrodzenia nastąpi dopiero po otrzymani</w:t>
      </w:r>
      <w:r>
        <w:rPr>
          <w:color w:val="000000"/>
          <w:sz w:val="20"/>
          <w:szCs w:val="20"/>
          <w:lang w:eastAsia="en-US"/>
        </w:rPr>
        <w:t>u</w:t>
      </w:r>
      <w:r w:rsidRPr="00C00D8B">
        <w:rPr>
          <w:color w:val="000000"/>
          <w:sz w:val="20"/>
          <w:szCs w:val="20"/>
          <w:lang w:eastAsia="en-US"/>
        </w:rPr>
        <w:t xml:space="preserve"> przez Zamawiającego prawidłowo wystawionej faktury lub faktury korygującej, tym samym termin płatności zostanie przesunięty odpowiednio. Z tego tytułu Wykonawcy nie przysługują roszczenia z tytułu niedotrzymania terminu płatności</w:t>
      </w:r>
      <w:r>
        <w:rPr>
          <w:color w:val="000000"/>
          <w:sz w:val="20"/>
          <w:szCs w:val="20"/>
          <w:lang w:eastAsia="en-US"/>
        </w:rPr>
        <w:t>.</w:t>
      </w:r>
    </w:p>
    <w:p w14:paraId="7C31187A" w14:textId="77777777" w:rsidR="004844FE" w:rsidRPr="00907F6A" w:rsidRDefault="004844FE">
      <w:pPr>
        <w:pStyle w:val="Style5"/>
        <w:widowControl/>
        <w:numPr>
          <w:ilvl w:val="0"/>
          <w:numId w:val="39"/>
        </w:numPr>
        <w:tabs>
          <w:tab w:val="left" w:pos="426"/>
        </w:tabs>
        <w:spacing w:after="120" w:line="276" w:lineRule="auto"/>
        <w:ind w:left="426" w:hanging="426"/>
        <w:rPr>
          <w:color w:val="000000"/>
          <w:sz w:val="20"/>
          <w:szCs w:val="20"/>
        </w:rPr>
      </w:pPr>
      <w:r w:rsidRPr="00981FFC">
        <w:rPr>
          <w:bCs/>
          <w:sz w:val="20"/>
          <w:szCs w:val="20"/>
        </w:rPr>
        <w:t>W przypadku zmiany przez władzę ustawodawczą wysokości stawki podatku od towarów</w:t>
      </w:r>
      <w:r>
        <w:rPr>
          <w:bCs/>
          <w:sz w:val="20"/>
          <w:szCs w:val="20"/>
        </w:rPr>
        <w:t xml:space="preserve"> </w:t>
      </w:r>
      <w:r w:rsidRPr="00981FFC">
        <w:rPr>
          <w:bCs/>
          <w:sz w:val="20"/>
          <w:szCs w:val="20"/>
        </w:rPr>
        <w:t xml:space="preserve">i usług (VAT), do wynagrodzenia netto należnego Wykonawcy za wykonanie Przedmiotu </w:t>
      </w:r>
      <w:r>
        <w:rPr>
          <w:bCs/>
          <w:sz w:val="20"/>
          <w:szCs w:val="20"/>
        </w:rPr>
        <w:t>Umowy</w:t>
      </w:r>
      <w:r w:rsidRPr="00981FFC">
        <w:rPr>
          <w:bCs/>
          <w:sz w:val="20"/>
          <w:szCs w:val="20"/>
        </w:rPr>
        <w:t xml:space="preserve">, zostanie doliczony podatek VAT zgodnie z obowiązującą stawką tego podatku.  Zmiana wynagrodzenia brutto w związku ze zmianą stawki podatku VAT nie wymaga aneksu do </w:t>
      </w:r>
      <w:r>
        <w:rPr>
          <w:bCs/>
          <w:sz w:val="20"/>
          <w:szCs w:val="20"/>
        </w:rPr>
        <w:t>Umowy.</w:t>
      </w:r>
    </w:p>
    <w:p w14:paraId="7FCE95A9" w14:textId="77CE9EE8" w:rsidR="000555FD" w:rsidRPr="00DF38DB" w:rsidRDefault="00AD5E04">
      <w:pPr>
        <w:pStyle w:val="Style5"/>
        <w:widowControl/>
        <w:tabs>
          <w:tab w:val="left" w:pos="835"/>
        </w:tabs>
        <w:spacing w:after="120" w:line="276" w:lineRule="auto"/>
        <w:jc w:val="center"/>
        <w:rPr>
          <w:b/>
          <w:bCs/>
          <w:color w:val="000000"/>
          <w:sz w:val="20"/>
          <w:szCs w:val="20"/>
        </w:rPr>
      </w:pPr>
      <w:r w:rsidRPr="00DF38DB">
        <w:rPr>
          <w:b/>
          <w:bCs/>
          <w:color w:val="000000"/>
          <w:sz w:val="20"/>
          <w:szCs w:val="20"/>
        </w:rPr>
        <w:t xml:space="preserve">§ </w:t>
      </w:r>
      <w:r w:rsidR="0022635A">
        <w:rPr>
          <w:b/>
          <w:bCs/>
          <w:color w:val="000000"/>
          <w:sz w:val="20"/>
          <w:szCs w:val="20"/>
        </w:rPr>
        <w:t>4</w:t>
      </w:r>
      <w:r w:rsidRPr="00DF38DB">
        <w:rPr>
          <w:b/>
          <w:bCs/>
          <w:color w:val="000000"/>
          <w:sz w:val="20"/>
          <w:szCs w:val="20"/>
        </w:rPr>
        <w:br/>
        <w:t>Przedstawiciele Stron</w:t>
      </w:r>
    </w:p>
    <w:p w14:paraId="335072A6" w14:textId="69069C17" w:rsidR="000555FD" w:rsidRDefault="00060B58">
      <w:pPr>
        <w:pStyle w:val="Style5"/>
        <w:widowControl/>
        <w:numPr>
          <w:ilvl w:val="0"/>
          <w:numId w:val="40"/>
        </w:numPr>
        <w:spacing w:after="120" w:line="276" w:lineRule="auto"/>
        <w:ind w:left="426" w:hanging="426"/>
        <w:rPr>
          <w:color w:val="000000"/>
          <w:sz w:val="20"/>
          <w:szCs w:val="20"/>
        </w:rPr>
      </w:pPr>
      <w:r w:rsidRPr="008D5AD8">
        <w:rPr>
          <w:rFonts w:cs="Verdana"/>
          <w:color w:val="000000"/>
          <w:sz w:val="20"/>
          <w:szCs w:val="20"/>
        </w:rPr>
        <w:t xml:space="preserve">Nadzór nad realizacją przedmiotu </w:t>
      </w:r>
      <w:r>
        <w:rPr>
          <w:rFonts w:cs="Verdana"/>
          <w:color w:val="000000"/>
          <w:sz w:val="20"/>
          <w:szCs w:val="20"/>
        </w:rPr>
        <w:t>U</w:t>
      </w:r>
      <w:r w:rsidRPr="008D5AD8">
        <w:rPr>
          <w:rFonts w:cs="Verdana"/>
          <w:color w:val="000000"/>
          <w:sz w:val="20"/>
          <w:szCs w:val="20"/>
        </w:rPr>
        <w:t>mowy z ramienia Zamawiającego sprawować będzie</w:t>
      </w:r>
      <w:r w:rsidR="00AD5E04" w:rsidRPr="00DF38DB">
        <w:rPr>
          <w:color w:val="000000"/>
          <w:sz w:val="20"/>
          <w:szCs w:val="20"/>
        </w:rPr>
        <w:t>:</w:t>
      </w:r>
    </w:p>
    <w:p w14:paraId="4ED866B9" w14:textId="39A4050A" w:rsidR="00B23C92" w:rsidRDefault="0022635A">
      <w:pPr>
        <w:pStyle w:val="Style5"/>
        <w:widowControl/>
        <w:spacing w:after="120" w:line="276" w:lineRule="auto"/>
        <w:rPr>
          <w:color w:val="000000"/>
          <w:sz w:val="20"/>
          <w:szCs w:val="20"/>
        </w:rPr>
      </w:pPr>
      <w:r>
        <w:rPr>
          <w:color w:val="000000"/>
          <w:sz w:val="20"/>
          <w:szCs w:val="20"/>
        </w:rPr>
        <w:t xml:space="preserve">      </w:t>
      </w:r>
      <w:r w:rsidR="00B23C92" w:rsidRPr="00DF38DB">
        <w:rPr>
          <w:color w:val="000000"/>
          <w:sz w:val="20"/>
          <w:szCs w:val="20"/>
        </w:rPr>
        <w:t>Bogusław Zbucki tel. 83 371 27 54, e-mail bzbucki@gddkia.gov.pl</w:t>
      </w:r>
    </w:p>
    <w:p w14:paraId="38F0D2C9" w14:textId="49E8B039" w:rsidR="00B23C92" w:rsidRPr="0078118C" w:rsidRDefault="00B23C92">
      <w:pPr>
        <w:pStyle w:val="Style5"/>
        <w:widowControl/>
        <w:numPr>
          <w:ilvl w:val="0"/>
          <w:numId w:val="40"/>
        </w:numPr>
        <w:spacing w:after="120" w:line="276" w:lineRule="auto"/>
        <w:ind w:left="426" w:hanging="426"/>
        <w:rPr>
          <w:color w:val="000000"/>
          <w:sz w:val="20"/>
          <w:szCs w:val="20"/>
        </w:rPr>
      </w:pPr>
      <w:r w:rsidRPr="008D5AD8">
        <w:rPr>
          <w:rFonts w:cs="Verdana"/>
          <w:color w:val="000000"/>
          <w:sz w:val="20"/>
          <w:szCs w:val="20"/>
        </w:rPr>
        <w:t xml:space="preserve">Nadzór nad realizacją przedmiotu </w:t>
      </w:r>
      <w:r>
        <w:rPr>
          <w:rFonts w:cs="Verdana"/>
          <w:color w:val="000000"/>
          <w:sz w:val="20"/>
          <w:szCs w:val="20"/>
        </w:rPr>
        <w:t>U</w:t>
      </w:r>
      <w:r w:rsidRPr="008D5AD8">
        <w:rPr>
          <w:rFonts w:cs="Verdana"/>
          <w:color w:val="000000"/>
          <w:sz w:val="20"/>
          <w:szCs w:val="20"/>
        </w:rPr>
        <w:t>mowy z ramienia Wykonawcy sprawować będzie</w:t>
      </w:r>
      <w:r>
        <w:rPr>
          <w:rFonts w:cs="Verdana"/>
          <w:color w:val="000000"/>
          <w:sz w:val="20"/>
          <w:szCs w:val="20"/>
        </w:rPr>
        <w:t>:</w:t>
      </w:r>
    </w:p>
    <w:p w14:paraId="69D318DD" w14:textId="0C5B4A0C" w:rsidR="00B23C92" w:rsidRPr="0078118C" w:rsidRDefault="00B23C92">
      <w:pPr>
        <w:pStyle w:val="Style5"/>
        <w:widowControl/>
        <w:tabs>
          <w:tab w:val="left" w:pos="426"/>
        </w:tabs>
        <w:spacing w:after="120" w:line="276" w:lineRule="auto"/>
        <w:rPr>
          <w:color w:val="000000"/>
          <w:sz w:val="20"/>
          <w:szCs w:val="20"/>
        </w:rPr>
      </w:pPr>
      <w:r>
        <w:rPr>
          <w:color w:val="000000"/>
          <w:sz w:val="20"/>
          <w:szCs w:val="20"/>
        </w:rPr>
        <w:tab/>
      </w:r>
      <w:r w:rsidRPr="00DF38DB">
        <w:rPr>
          <w:color w:val="000000"/>
          <w:sz w:val="20"/>
          <w:szCs w:val="20"/>
        </w:rPr>
        <w:t xml:space="preserve">Pana/Panią ……………….. tel. </w:t>
      </w:r>
      <w:r w:rsidRPr="009A6177">
        <w:rPr>
          <w:color w:val="000000"/>
          <w:sz w:val="20"/>
          <w:szCs w:val="20"/>
        </w:rPr>
        <w:t>…………………..</w:t>
      </w:r>
      <w:r w:rsidRPr="00DF38DB">
        <w:rPr>
          <w:color w:val="000000"/>
          <w:sz w:val="20"/>
          <w:szCs w:val="20"/>
        </w:rPr>
        <w:t>., e-mail ……………………………</w:t>
      </w:r>
    </w:p>
    <w:p w14:paraId="39B44E74" w14:textId="3915C740" w:rsidR="000555FD" w:rsidRPr="00DF38DB" w:rsidRDefault="00B23C92">
      <w:pPr>
        <w:pStyle w:val="Style5"/>
        <w:widowControl/>
        <w:numPr>
          <w:ilvl w:val="0"/>
          <w:numId w:val="40"/>
        </w:numPr>
        <w:spacing w:after="120" w:line="276" w:lineRule="auto"/>
        <w:ind w:left="426" w:hanging="426"/>
        <w:rPr>
          <w:color w:val="000000"/>
          <w:sz w:val="20"/>
          <w:szCs w:val="20"/>
        </w:rPr>
      </w:pPr>
      <w:r w:rsidRPr="00EB56C8">
        <w:rPr>
          <w:bCs/>
          <w:sz w:val="20"/>
          <w:szCs w:val="20"/>
        </w:rPr>
        <w:t>Zmiana</w:t>
      </w:r>
      <w:r w:rsidRPr="00AE4172">
        <w:rPr>
          <w:sz w:val="20"/>
          <w:szCs w:val="20"/>
        </w:rPr>
        <w:t xml:space="preserve"> osób wskazanych w ust. 1 i 2 nie </w:t>
      </w:r>
      <w:r>
        <w:rPr>
          <w:sz w:val="20"/>
          <w:szCs w:val="20"/>
        </w:rPr>
        <w:t xml:space="preserve">stanowi zmiany Umowy i nie </w:t>
      </w:r>
      <w:r w:rsidRPr="00AE4172">
        <w:rPr>
          <w:sz w:val="20"/>
          <w:szCs w:val="20"/>
        </w:rPr>
        <w:t>wymaga sporządzenia Aneksu do Umowy, a wyłącznie pisemnej formy zawiadomienia</w:t>
      </w:r>
      <w:r>
        <w:rPr>
          <w:sz w:val="20"/>
          <w:szCs w:val="20"/>
        </w:rPr>
        <w:t>.</w:t>
      </w:r>
      <w:r>
        <w:rPr>
          <w:color w:val="000000"/>
          <w:sz w:val="20"/>
          <w:szCs w:val="20"/>
        </w:rPr>
        <w:tab/>
      </w:r>
    </w:p>
    <w:p w14:paraId="70DD6C00" w14:textId="77777777" w:rsidR="004A54F5" w:rsidRDefault="004A54F5">
      <w:pPr>
        <w:pStyle w:val="Style5"/>
        <w:widowControl/>
        <w:tabs>
          <w:tab w:val="left" w:pos="835"/>
        </w:tabs>
        <w:spacing w:after="120" w:line="276" w:lineRule="auto"/>
        <w:jc w:val="center"/>
        <w:rPr>
          <w:ins w:id="1" w:author="Zbucki Bogusław" w:date="2025-10-21T12:39:00Z"/>
          <w:b/>
          <w:bCs/>
          <w:color w:val="000000"/>
          <w:sz w:val="20"/>
          <w:szCs w:val="20"/>
        </w:rPr>
      </w:pPr>
    </w:p>
    <w:p w14:paraId="05D10649" w14:textId="77777777" w:rsidR="004A54F5" w:rsidRDefault="004A54F5">
      <w:pPr>
        <w:pStyle w:val="Style5"/>
        <w:widowControl/>
        <w:tabs>
          <w:tab w:val="left" w:pos="835"/>
        </w:tabs>
        <w:spacing w:after="120" w:line="276" w:lineRule="auto"/>
        <w:jc w:val="center"/>
        <w:rPr>
          <w:ins w:id="2" w:author="Zbucki Bogusław" w:date="2025-10-21T12:39:00Z"/>
          <w:b/>
          <w:bCs/>
          <w:color w:val="000000"/>
          <w:sz w:val="20"/>
          <w:szCs w:val="20"/>
        </w:rPr>
      </w:pPr>
    </w:p>
    <w:p w14:paraId="55327A27" w14:textId="798531B6" w:rsidR="000555FD" w:rsidRPr="00DF38DB" w:rsidRDefault="00AD5E04">
      <w:pPr>
        <w:pStyle w:val="Style5"/>
        <w:widowControl/>
        <w:tabs>
          <w:tab w:val="left" w:pos="835"/>
        </w:tabs>
        <w:spacing w:after="120" w:line="276" w:lineRule="auto"/>
        <w:jc w:val="center"/>
        <w:rPr>
          <w:b/>
          <w:bCs/>
          <w:color w:val="000000"/>
          <w:sz w:val="20"/>
          <w:szCs w:val="20"/>
        </w:rPr>
      </w:pPr>
      <w:r w:rsidRPr="00DF38DB">
        <w:rPr>
          <w:b/>
          <w:bCs/>
          <w:color w:val="000000"/>
          <w:sz w:val="20"/>
          <w:szCs w:val="20"/>
        </w:rPr>
        <w:lastRenderedPageBreak/>
        <w:t xml:space="preserve">§ </w:t>
      </w:r>
      <w:r w:rsidR="0022635A">
        <w:rPr>
          <w:b/>
          <w:bCs/>
          <w:color w:val="000000"/>
          <w:sz w:val="20"/>
          <w:szCs w:val="20"/>
        </w:rPr>
        <w:t>5</w:t>
      </w:r>
      <w:r w:rsidRPr="00DF38DB">
        <w:rPr>
          <w:b/>
          <w:bCs/>
          <w:color w:val="000000"/>
          <w:sz w:val="20"/>
          <w:szCs w:val="20"/>
        </w:rPr>
        <w:br/>
        <w:t>Kary umowne</w:t>
      </w:r>
    </w:p>
    <w:p w14:paraId="3FBFE86E" w14:textId="11AAFAA0" w:rsidR="00C204B5" w:rsidRPr="0078118C" w:rsidRDefault="00AD5E04">
      <w:pPr>
        <w:pStyle w:val="Style5"/>
        <w:widowControl/>
        <w:numPr>
          <w:ilvl w:val="0"/>
          <w:numId w:val="41"/>
        </w:numPr>
        <w:tabs>
          <w:tab w:val="left" w:pos="426"/>
        </w:tabs>
        <w:spacing w:after="120" w:line="276" w:lineRule="auto"/>
        <w:ind w:left="426" w:hanging="426"/>
        <w:rPr>
          <w:color w:val="000000"/>
          <w:sz w:val="20"/>
          <w:szCs w:val="20"/>
        </w:rPr>
      </w:pPr>
      <w:r w:rsidRPr="00DF38DB">
        <w:rPr>
          <w:color w:val="000000"/>
          <w:sz w:val="20"/>
          <w:szCs w:val="20"/>
        </w:rPr>
        <w:t>Wykonawca zapła</w:t>
      </w:r>
      <w:r w:rsidR="00AF6310">
        <w:rPr>
          <w:color w:val="000000"/>
          <w:sz w:val="20"/>
          <w:szCs w:val="20"/>
        </w:rPr>
        <w:t>ci</w:t>
      </w:r>
      <w:r w:rsidR="00B23C92">
        <w:rPr>
          <w:color w:val="000000"/>
          <w:sz w:val="20"/>
          <w:szCs w:val="20"/>
        </w:rPr>
        <w:t xml:space="preserve"> na rzecz</w:t>
      </w:r>
      <w:r w:rsidRPr="00DF38DB">
        <w:rPr>
          <w:color w:val="000000"/>
          <w:sz w:val="20"/>
          <w:szCs w:val="20"/>
        </w:rPr>
        <w:t xml:space="preserve"> Zamawiające</w:t>
      </w:r>
      <w:r w:rsidR="00B23C92">
        <w:rPr>
          <w:color w:val="000000"/>
          <w:sz w:val="20"/>
          <w:szCs w:val="20"/>
        </w:rPr>
        <w:t>go</w:t>
      </w:r>
      <w:r w:rsidRPr="00DF38DB">
        <w:rPr>
          <w:color w:val="000000"/>
          <w:sz w:val="20"/>
          <w:szCs w:val="20"/>
        </w:rPr>
        <w:t xml:space="preserve"> kar</w:t>
      </w:r>
      <w:r w:rsidR="00B23C92">
        <w:rPr>
          <w:color w:val="000000"/>
          <w:sz w:val="20"/>
          <w:szCs w:val="20"/>
        </w:rPr>
        <w:t>y</w:t>
      </w:r>
      <w:r w:rsidRPr="00DF38DB">
        <w:rPr>
          <w:color w:val="000000"/>
          <w:sz w:val="20"/>
          <w:szCs w:val="20"/>
        </w:rPr>
        <w:t xml:space="preserve"> umown</w:t>
      </w:r>
      <w:r w:rsidR="00B23C92">
        <w:rPr>
          <w:color w:val="000000"/>
          <w:sz w:val="20"/>
          <w:szCs w:val="20"/>
        </w:rPr>
        <w:t>ej</w:t>
      </w:r>
      <w:r w:rsidRPr="00DF38DB">
        <w:rPr>
          <w:color w:val="000000"/>
          <w:sz w:val="20"/>
          <w:szCs w:val="20"/>
        </w:rPr>
        <w:t xml:space="preserve"> w </w:t>
      </w:r>
      <w:r w:rsidR="00B23C92">
        <w:rPr>
          <w:color w:val="000000"/>
          <w:sz w:val="20"/>
          <w:szCs w:val="20"/>
        </w:rPr>
        <w:t xml:space="preserve">następujących </w:t>
      </w:r>
      <w:r w:rsidRPr="00DF38DB">
        <w:rPr>
          <w:color w:val="000000"/>
          <w:sz w:val="20"/>
          <w:szCs w:val="20"/>
        </w:rPr>
        <w:t>przypadk</w:t>
      </w:r>
      <w:r w:rsidR="00B23C92">
        <w:rPr>
          <w:color w:val="000000"/>
          <w:sz w:val="20"/>
          <w:szCs w:val="20"/>
        </w:rPr>
        <w:t>ach</w:t>
      </w:r>
      <w:r w:rsidRPr="00DF38DB">
        <w:rPr>
          <w:color w:val="000000"/>
          <w:sz w:val="20"/>
          <w:szCs w:val="20"/>
        </w:rPr>
        <w:t>:</w:t>
      </w:r>
    </w:p>
    <w:p w14:paraId="35F1D965" w14:textId="675D8A50" w:rsidR="00C204B5" w:rsidRDefault="00C204B5">
      <w:pPr>
        <w:pStyle w:val="Style5"/>
        <w:widowControl/>
        <w:numPr>
          <w:ilvl w:val="0"/>
          <w:numId w:val="42"/>
        </w:numPr>
        <w:tabs>
          <w:tab w:val="left" w:pos="835"/>
        </w:tabs>
        <w:spacing w:after="120" w:line="276" w:lineRule="auto"/>
        <w:rPr>
          <w:color w:val="000000"/>
          <w:sz w:val="20"/>
          <w:szCs w:val="20"/>
        </w:rPr>
      </w:pPr>
      <w:r w:rsidRPr="00DF38DB">
        <w:rPr>
          <w:color w:val="000000"/>
          <w:sz w:val="20"/>
          <w:szCs w:val="20"/>
        </w:rPr>
        <w:t xml:space="preserve">odstąpienia od umowy przez którąkolwiek ze Stron z przyczyn </w:t>
      </w:r>
      <w:r>
        <w:rPr>
          <w:color w:val="000000"/>
          <w:sz w:val="20"/>
          <w:szCs w:val="20"/>
        </w:rPr>
        <w:t xml:space="preserve">za które odpowiedzialność ponosi Wykonawca </w:t>
      </w:r>
      <w:r w:rsidRPr="00DF38DB">
        <w:rPr>
          <w:color w:val="000000"/>
          <w:sz w:val="20"/>
          <w:szCs w:val="20"/>
        </w:rPr>
        <w:t xml:space="preserve">– w wysokości </w:t>
      </w:r>
      <w:r>
        <w:rPr>
          <w:color w:val="000000"/>
          <w:sz w:val="20"/>
          <w:szCs w:val="20"/>
        </w:rPr>
        <w:t>2</w:t>
      </w:r>
      <w:r w:rsidRPr="00DF38DB">
        <w:rPr>
          <w:color w:val="000000"/>
          <w:sz w:val="20"/>
          <w:szCs w:val="20"/>
        </w:rPr>
        <w:t xml:space="preserve">0% wynagrodzenia brutto, o którym mowa w § </w:t>
      </w:r>
      <w:r w:rsidR="00AF6310">
        <w:rPr>
          <w:color w:val="000000"/>
          <w:sz w:val="20"/>
          <w:szCs w:val="20"/>
        </w:rPr>
        <w:t>3</w:t>
      </w:r>
      <w:r w:rsidRPr="00DF38DB">
        <w:rPr>
          <w:color w:val="000000"/>
          <w:sz w:val="20"/>
          <w:szCs w:val="20"/>
        </w:rPr>
        <w:t xml:space="preserve"> ust. 1,</w:t>
      </w:r>
    </w:p>
    <w:p w14:paraId="1A2DD6DA" w14:textId="54AD9527" w:rsidR="00C204B5" w:rsidRPr="00CC510E" w:rsidRDefault="00C204B5">
      <w:pPr>
        <w:pStyle w:val="Akapitzlist"/>
        <w:numPr>
          <w:ilvl w:val="0"/>
          <w:numId w:val="42"/>
        </w:numPr>
        <w:spacing w:after="120" w:line="276" w:lineRule="auto"/>
        <w:jc w:val="both"/>
        <w:rPr>
          <w:rFonts w:ascii="Verdana" w:hAnsi="Verdana"/>
          <w:sz w:val="20"/>
          <w:szCs w:val="20"/>
        </w:rPr>
      </w:pPr>
      <w:r>
        <w:rPr>
          <w:rFonts w:ascii="Verdana" w:hAnsi="Verdana"/>
          <w:sz w:val="20"/>
          <w:szCs w:val="20"/>
        </w:rPr>
        <w:t>zwłoki w wykonaniu</w:t>
      </w:r>
      <w:r w:rsidRPr="001A2928">
        <w:rPr>
          <w:rFonts w:ascii="Verdana" w:hAnsi="Verdana"/>
          <w:sz w:val="20"/>
          <w:szCs w:val="20"/>
        </w:rPr>
        <w:t xml:space="preserve"> </w:t>
      </w:r>
      <w:r>
        <w:rPr>
          <w:rFonts w:ascii="Verdana" w:hAnsi="Verdana"/>
          <w:sz w:val="20"/>
          <w:szCs w:val="20"/>
        </w:rPr>
        <w:t>przedmiotu Umowy</w:t>
      </w:r>
      <w:r w:rsidRPr="001A2928">
        <w:rPr>
          <w:rFonts w:ascii="Verdana" w:hAnsi="Verdana"/>
          <w:sz w:val="20"/>
          <w:szCs w:val="20"/>
        </w:rPr>
        <w:t xml:space="preserve"> </w:t>
      </w:r>
      <w:r>
        <w:rPr>
          <w:rFonts w:ascii="Verdana" w:hAnsi="Verdana"/>
          <w:sz w:val="20"/>
          <w:szCs w:val="20"/>
        </w:rPr>
        <w:t xml:space="preserve">w terminie </w:t>
      </w:r>
      <w:r w:rsidRPr="001A2928">
        <w:rPr>
          <w:rFonts w:ascii="Verdana" w:hAnsi="Verdana"/>
          <w:sz w:val="20"/>
          <w:szCs w:val="20"/>
        </w:rPr>
        <w:t>określon</w:t>
      </w:r>
      <w:r>
        <w:rPr>
          <w:rFonts w:ascii="Verdana" w:hAnsi="Verdana"/>
          <w:sz w:val="20"/>
          <w:szCs w:val="20"/>
        </w:rPr>
        <w:t>ym</w:t>
      </w:r>
      <w:r w:rsidRPr="001A2928">
        <w:rPr>
          <w:rFonts w:ascii="Verdana" w:hAnsi="Verdana"/>
          <w:sz w:val="20"/>
          <w:szCs w:val="20"/>
        </w:rPr>
        <w:t xml:space="preserve"> w § </w:t>
      </w:r>
      <w:r w:rsidR="00AF6310">
        <w:rPr>
          <w:rFonts w:ascii="Verdana" w:hAnsi="Verdana"/>
          <w:sz w:val="20"/>
          <w:szCs w:val="20"/>
        </w:rPr>
        <w:t>2</w:t>
      </w:r>
      <w:r w:rsidRPr="001A2928">
        <w:rPr>
          <w:rFonts w:ascii="Verdana" w:hAnsi="Verdana"/>
          <w:sz w:val="20"/>
          <w:szCs w:val="20"/>
        </w:rPr>
        <w:t xml:space="preserve"> ust.</w:t>
      </w:r>
      <w:r>
        <w:rPr>
          <w:rFonts w:ascii="Verdana" w:hAnsi="Verdana"/>
          <w:sz w:val="20"/>
          <w:szCs w:val="20"/>
        </w:rPr>
        <w:t xml:space="preserve"> 1 – </w:t>
      </w:r>
      <w:r w:rsidRPr="00CC510E">
        <w:rPr>
          <w:rFonts w:ascii="Verdana" w:hAnsi="Verdana"/>
          <w:sz w:val="20"/>
          <w:szCs w:val="20"/>
        </w:rPr>
        <w:t xml:space="preserve">w wysokości </w:t>
      </w:r>
      <w:r>
        <w:rPr>
          <w:rFonts w:ascii="Verdana" w:hAnsi="Verdana"/>
          <w:sz w:val="20"/>
          <w:szCs w:val="20"/>
        </w:rPr>
        <w:t>1</w:t>
      </w:r>
      <w:r w:rsidRPr="00CC510E">
        <w:rPr>
          <w:rFonts w:ascii="Verdana" w:hAnsi="Verdana"/>
          <w:sz w:val="20"/>
          <w:szCs w:val="20"/>
        </w:rPr>
        <w:t xml:space="preserve">% wynagrodzenia  </w:t>
      </w:r>
      <w:r>
        <w:rPr>
          <w:rFonts w:ascii="Verdana" w:hAnsi="Verdana"/>
          <w:sz w:val="20"/>
          <w:szCs w:val="20"/>
        </w:rPr>
        <w:t>brutto</w:t>
      </w:r>
      <w:r w:rsidRPr="00CC510E">
        <w:rPr>
          <w:rFonts w:ascii="Verdana" w:hAnsi="Verdana"/>
          <w:sz w:val="20"/>
          <w:szCs w:val="20"/>
        </w:rPr>
        <w:t xml:space="preserve">, o którym mowa w § </w:t>
      </w:r>
      <w:r w:rsidR="00AF6310">
        <w:rPr>
          <w:rFonts w:ascii="Verdana" w:hAnsi="Verdana"/>
          <w:sz w:val="20"/>
          <w:szCs w:val="20"/>
        </w:rPr>
        <w:t>3</w:t>
      </w:r>
      <w:r w:rsidRPr="00CC510E">
        <w:rPr>
          <w:rFonts w:ascii="Verdana" w:hAnsi="Verdana"/>
          <w:sz w:val="20"/>
          <w:szCs w:val="20"/>
        </w:rPr>
        <w:t xml:space="preserve"> ust. 1</w:t>
      </w:r>
      <w:r>
        <w:rPr>
          <w:rFonts w:ascii="Verdana" w:hAnsi="Verdana"/>
          <w:sz w:val="20"/>
          <w:szCs w:val="20"/>
        </w:rPr>
        <w:t xml:space="preserve"> </w:t>
      </w:r>
      <w:r w:rsidR="00AF6310">
        <w:rPr>
          <w:rFonts w:ascii="Verdana" w:hAnsi="Verdana"/>
          <w:sz w:val="20"/>
          <w:szCs w:val="20"/>
        </w:rPr>
        <w:t>(nie mniej niż … zł)</w:t>
      </w:r>
      <w:r>
        <w:rPr>
          <w:rFonts w:ascii="Verdana" w:hAnsi="Verdana"/>
          <w:sz w:val="20"/>
          <w:szCs w:val="20"/>
        </w:rPr>
        <w:t xml:space="preserve">, </w:t>
      </w:r>
      <w:r w:rsidRPr="00CC510E">
        <w:rPr>
          <w:rFonts w:ascii="Verdana" w:hAnsi="Verdana"/>
          <w:sz w:val="20"/>
          <w:szCs w:val="20"/>
        </w:rPr>
        <w:t xml:space="preserve">za każdy dzień </w:t>
      </w:r>
      <w:r>
        <w:rPr>
          <w:rFonts w:ascii="Verdana" w:hAnsi="Verdana"/>
          <w:sz w:val="20"/>
          <w:szCs w:val="20"/>
        </w:rPr>
        <w:t>zwłoki;</w:t>
      </w:r>
    </w:p>
    <w:p w14:paraId="6B9836E5" w14:textId="223FD69B" w:rsidR="00C204B5" w:rsidRPr="001A2928" w:rsidRDefault="00C204B5">
      <w:pPr>
        <w:pStyle w:val="Akapitzlist"/>
        <w:numPr>
          <w:ilvl w:val="0"/>
          <w:numId w:val="42"/>
        </w:numPr>
        <w:spacing w:after="120" w:line="276" w:lineRule="auto"/>
        <w:jc w:val="both"/>
        <w:rPr>
          <w:rFonts w:ascii="Verdana" w:hAnsi="Verdana"/>
          <w:sz w:val="20"/>
          <w:szCs w:val="20"/>
        </w:rPr>
      </w:pPr>
      <w:r>
        <w:rPr>
          <w:rFonts w:ascii="Verdana" w:hAnsi="Verdana"/>
          <w:sz w:val="20"/>
          <w:szCs w:val="20"/>
        </w:rPr>
        <w:t>zwłoki w usunięciu wad przedmiotu Umowy</w:t>
      </w:r>
      <w:r w:rsidRPr="001A2928">
        <w:rPr>
          <w:rFonts w:ascii="Verdana" w:hAnsi="Verdana"/>
          <w:sz w:val="20"/>
          <w:szCs w:val="20"/>
        </w:rPr>
        <w:t xml:space="preserve"> </w:t>
      </w:r>
      <w:r>
        <w:rPr>
          <w:rFonts w:ascii="Verdana" w:hAnsi="Verdana"/>
          <w:sz w:val="20"/>
          <w:szCs w:val="20"/>
        </w:rPr>
        <w:t xml:space="preserve">w okresie gwarancji lub rękojmi - </w:t>
      </w:r>
      <w:r w:rsidRPr="001A2928">
        <w:rPr>
          <w:rFonts w:ascii="Verdana" w:hAnsi="Verdana"/>
          <w:sz w:val="20"/>
          <w:szCs w:val="20"/>
        </w:rPr>
        <w:t>w wysokości 0,</w:t>
      </w:r>
      <w:r>
        <w:rPr>
          <w:rFonts w:ascii="Verdana" w:hAnsi="Verdana"/>
          <w:sz w:val="20"/>
          <w:szCs w:val="20"/>
        </w:rPr>
        <w:t>5</w:t>
      </w:r>
      <w:r w:rsidRPr="001A2928">
        <w:rPr>
          <w:rFonts w:ascii="Verdana" w:hAnsi="Verdana"/>
          <w:sz w:val="20"/>
          <w:szCs w:val="20"/>
        </w:rPr>
        <w:t xml:space="preserve">% wynagrodzenia umownego </w:t>
      </w:r>
      <w:r>
        <w:rPr>
          <w:rFonts w:ascii="Verdana" w:hAnsi="Verdana"/>
          <w:sz w:val="20"/>
          <w:szCs w:val="20"/>
        </w:rPr>
        <w:t>brutto</w:t>
      </w:r>
      <w:r w:rsidRPr="001A2928">
        <w:rPr>
          <w:rFonts w:ascii="Verdana" w:hAnsi="Verdana"/>
          <w:sz w:val="20"/>
          <w:szCs w:val="20"/>
        </w:rPr>
        <w:t xml:space="preserve">, o którym mowa w </w:t>
      </w:r>
      <w:r w:rsidRPr="00CC510E">
        <w:rPr>
          <w:rFonts w:ascii="Verdana" w:hAnsi="Verdana"/>
          <w:sz w:val="20"/>
          <w:szCs w:val="20"/>
        </w:rPr>
        <w:t>§</w:t>
      </w:r>
      <w:r w:rsidRPr="001A2928">
        <w:rPr>
          <w:rFonts w:ascii="Verdana" w:hAnsi="Verdana"/>
          <w:sz w:val="20"/>
          <w:szCs w:val="20"/>
        </w:rPr>
        <w:t xml:space="preserve"> </w:t>
      </w:r>
      <w:r w:rsidR="00AF6310">
        <w:rPr>
          <w:rFonts w:ascii="Verdana" w:hAnsi="Verdana"/>
          <w:sz w:val="20"/>
          <w:szCs w:val="20"/>
        </w:rPr>
        <w:t>3</w:t>
      </w:r>
      <w:r w:rsidRPr="001A2928">
        <w:rPr>
          <w:rFonts w:ascii="Verdana" w:hAnsi="Verdana"/>
          <w:sz w:val="20"/>
          <w:szCs w:val="20"/>
        </w:rPr>
        <w:t xml:space="preserve"> ust. 1</w:t>
      </w:r>
      <w:r w:rsidR="00AF6310">
        <w:rPr>
          <w:rFonts w:ascii="Verdana" w:hAnsi="Verdana"/>
          <w:sz w:val="20"/>
          <w:szCs w:val="20"/>
        </w:rPr>
        <w:t xml:space="preserve"> (nie mniej niż … zł)</w:t>
      </w:r>
      <w:r>
        <w:rPr>
          <w:rFonts w:ascii="Verdana" w:hAnsi="Verdana"/>
          <w:sz w:val="20"/>
          <w:szCs w:val="20"/>
        </w:rPr>
        <w:t>,</w:t>
      </w:r>
      <w:r w:rsidRPr="001A2928">
        <w:rPr>
          <w:rFonts w:ascii="Verdana" w:hAnsi="Verdana"/>
          <w:sz w:val="20"/>
          <w:szCs w:val="20"/>
        </w:rPr>
        <w:t xml:space="preserve"> za każdy dzień </w:t>
      </w:r>
      <w:r>
        <w:rPr>
          <w:rFonts w:ascii="Verdana" w:hAnsi="Verdana"/>
          <w:sz w:val="20"/>
          <w:szCs w:val="20"/>
        </w:rPr>
        <w:t>zwłoki</w:t>
      </w:r>
      <w:r w:rsidRPr="001A2928">
        <w:rPr>
          <w:rFonts w:ascii="Verdana" w:hAnsi="Verdana"/>
          <w:sz w:val="20"/>
          <w:szCs w:val="20"/>
        </w:rPr>
        <w:t>, licząc</w:t>
      </w:r>
      <w:r>
        <w:rPr>
          <w:rFonts w:ascii="Verdana" w:hAnsi="Verdana"/>
          <w:sz w:val="20"/>
          <w:szCs w:val="20"/>
        </w:rPr>
        <w:t xml:space="preserve"> </w:t>
      </w:r>
      <w:r w:rsidRPr="001A2928">
        <w:rPr>
          <w:rFonts w:ascii="Verdana" w:hAnsi="Verdana"/>
          <w:sz w:val="20"/>
          <w:szCs w:val="20"/>
        </w:rPr>
        <w:t>od</w:t>
      </w:r>
      <w:r>
        <w:rPr>
          <w:rFonts w:ascii="Verdana" w:hAnsi="Verdana"/>
          <w:sz w:val="20"/>
          <w:szCs w:val="20"/>
        </w:rPr>
        <w:t xml:space="preserve"> upływu terminu </w:t>
      </w:r>
      <w:r w:rsidRPr="001A2928">
        <w:rPr>
          <w:rFonts w:ascii="Verdana" w:hAnsi="Verdana"/>
          <w:sz w:val="20"/>
          <w:szCs w:val="20"/>
        </w:rPr>
        <w:t xml:space="preserve">wyznaczonego przez Zamawiającego na usunięcie </w:t>
      </w:r>
      <w:r>
        <w:rPr>
          <w:rFonts w:ascii="Verdana" w:hAnsi="Verdana"/>
          <w:sz w:val="20"/>
          <w:szCs w:val="20"/>
        </w:rPr>
        <w:t xml:space="preserve">danej </w:t>
      </w:r>
      <w:r w:rsidRPr="001A2928">
        <w:rPr>
          <w:rFonts w:ascii="Verdana" w:hAnsi="Verdana"/>
          <w:sz w:val="20"/>
          <w:szCs w:val="20"/>
        </w:rPr>
        <w:t>wad</w:t>
      </w:r>
      <w:r>
        <w:rPr>
          <w:rFonts w:ascii="Verdana" w:hAnsi="Verdana"/>
          <w:sz w:val="20"/>
          <w:szCs w:val="20"/>
        </w:rPr>
        <w:t>y;</w:t>
      </w:r>
    </w:p>
    <w:p w14:paraId="497ED6E4" w14:textId="0618BF32" w:rsidR="00C204B5" w:rsidRPr="009A6177" w:rsidRDefault="00C204B5">
      <w:pPr>
        <w:pStyle w:val="Style5"/>
        <w:widowControl/>
        <w:numPr>
          <w:ilvl w:val="0"/>
          <w:numId w:val="42"/>
        </w:numPr>
        <w:tabs>
          <w:tab w:val="left" w:pos="835"/>
        </w:tabs>
        <w:spacing w:after="120" w:line="276" w:lineRule="auto"/>
        <w:rPr>
          <w:color w:val="000000"/>
          <w:sz w:val="20"/>
          <w:szCs w:val="20"/>
        </w:rPr>
      </w:pPr>
      <w:r>
        <w:rPr>
          <w:sz w:val="20"/>
          <w:szCs w:val="20"/>
        </w:rPr>
        <w:t>jeżeli przedmiot Umowy</w:t>
      </w:r>
      <w:r w:rsidRPr="001A2928">
        <w:rPr>
          <w:sz w:val="20"/>
          <w:szCs w:val="20"/>
        </w:rPr>
        <w:t xml:space="preserve"> będzie wykonywał podmiot inny niż Wykonawca </w:t>
      </w:r>
      <w:r>
        <w:rPr>
          <w:sz w:val="20"/>
          <w:szCs w:val="20"/>
        </w:rPr>
        <w:t xml:space="preserve">bez zgody Zamawiającego - </w:t>
      </w:r>
      <w:r w:rsidRPr="001A2928">
        <w:rPr>
          <w:sz w:val="20"/>
          <w:szCs w:val="20"/>
        </w:rPr>
        <w:t xml:space="preserve">w wysokości </w:t>
      </w:r>
      <w:r>
        <w:rPr>
          <w:sz w:val="20"/>
          <w:szCs w:val="20"/>
        </w:rPr>
        <w:t xml:space="preserve">5 </w:t>
      </w:r>
      <w:r w:rsidRPr="001A2928">
        <w:rPr>
          <w:sz w:val="20"/>
          <w:szCs w:val="20"/>
        </w:rPr>
        <w:t xml:space="preserve">% wynagrodzenia </w:t>
      </w:r>
      <w:r>
        <w:rPr>
          <w:sz w:val="20"/>
          <w:szCs w:val="20"/>
        </w:rPr>
        <w:t>brutto</w:t>
      </w:r>
      <w:r w:rsidRPr="001A2928">
        <w:rPr>
          <w:sz w:val="20"/>
          <w:szCs w:val="20"/>
        </w:rPr>
        <w:t xml:space="preserve">, o którym mowa w § </w:t>
      </w:r>
      <w:r w:rsidR="00AF6310">
        <w:rPr>
          <w:sz w:val="20"/>
          <w:szCs w:val="20"/>
        </w:rPr>
        <w:t>3</w:t>
      </w:r>
      <w:r w:rsidRPr="001A2928">
        <w:rPr>
          <w:sz w:val="20"/>
          <w:szCs w:val="20"/>
        </w:rPr>
        <w:t xml:space="preserve"> ust.</w:t>
      </w:r>
      <w:r w:rsidR="00AF6310">
        <w:rPr>
          <w:sz w:val="20"/>
          <w:szCs w:val="20"/>
        </w:rPr>
        <w:t xml:space="preserve"> </w:t>
      </w:r>
      <w:r w:rsidRPr="001A2928">
        <w:rPr>
          <w:sz w:val="20"/>
          <w:szCs w:val="20"/>
        </w:rPr>
        <w:t>1</w:t>
      </w:r>
      <w:r w:rsidR="00AF6310">
        <w:rPr>
          <w:sz w:val="20"/>
          <w:szCs w:val="20"/>
        </w:rPr>
        <w:t xml:space="preserve"> (nie mniej niż … zł)</w:t>
      </w:r>
      <w:r w:rsidRPr="001A2928">
        <w:rPr>
          <w:sz w:val="20"/>
          <w:szCs w:val="20"/>
        </w:rPr>
        <w:t xml:space="preserve">, za każdy stwierdzony przypadek takiego naruszenia </w:t>
      </w:r>
      <w:r>
        <w:rPr>
          <w:sz w:val="20"/>
          <w:szCs w:val="20"/>
        </w:rPr>
        <w:t>Umowy,</w:t>
      </w:r>
    </w:p>
    <w:p w14:paraId="2206D1A8" w14:textId="7F3AF45E" w:rsidR="00C204B5" w:rsidRDefault="00C204B5">
      <w:pPr>
        <w:pStyle w:val="Style5"/>
        <w:widowControl/>
        <w:numPr>
          <w:ilvl w:val="0"/>
          <w:numId w:val="42"/>
        </w:numPr>
        <w:tabs>
          <w:tab w:val="left" w:pos="835"/>
        </w:tabs>
        <w:spacing w:after="120" w:line="276" w:lineRule="auto"/>
        <w:rPr>
          <w:color w:val="000000"/>
          <w:sz w:val="20"/>
          <w:szCs w:val="20"/>
        </w:rPr>
      </w:pPr>
      <w:r>
        <w:rPr>
          <w:color w:val="000000"/>
          <w:sz w:val="20"/>
          <w:szCs w:val="20"/>
        </w:rPr>
        <w:t xml:space="preserve">naruszenia </w:t>
      </w:r>
      <w:r w:rsidRPr="00DF38DB">
        <w:rPr>
          <w:color w:val="000000"/>
          <w:sz w:val="20"/>
          <w:szCs w:val="20"/>
        </w:rPr>
        <w:t xml:space="preserve">przez Wykonawcę klauzuli poufności, o której mowa w § </w:t>
      </w:r>
      <w:r w:rsidR="00AF6310">
        <w:rPr>
          <w:color w:val="000000"/>
          <w:sz w:val="20"/>
          <w:szCs w:val="20"/>
        </w:rPr>
        <w:t>6</w:t>
      </w:r>
      <w:r w:rsidRPr="00DF38DB">
        <w:rPr>
          <w:color w:val="000000"/>
          <w:sz w:val="20"/>
          <w:szCs w:val="20"/>
        </w:rPr>
        <w:t xml:space="preserve"> – w wysokości </w:t>
      </w:r>
      <w:r w:rsidRPr="00DF38DB">
        <w:rPr>
          <w:color w:val="000000"/>
          <w:sz w:val="20"/>
          <w:szCs w:val="20"/>
        </w:rPr>
        <w:br/>
      </w:r>
      <w:r w:rsidR="00AF6310">
        <w:rPr>
          <w:color w:val="000000"/>
          <w:sz w:val="20"/>
          <w:szCs w:val="20"/>
        </w:rPr>
        <w:t>3</w:t>
      </w:r>
      <w:r w:rsidRPr="00DF38DB">
        <w:rPr>
          <w:color w:val="000000"/>
          <w:sz w:val="20"/>
          <w:szCs w:val="20"/>
        </w:rPr>
        <w:t>000 zł za każdy przypadek naruszenia,</w:t>
      </w:r>
    </w:p>
    <w:p w14:paraId="0039F76A" w14:textId="13BDC30C" w:rsidR="00C204B5" w:rsidRPr="0078118C" w:rsidRDefault="00C204B5">
      <w:pPr>
        <w:pStyle w:val="Style5"/>
        <w:widowControl/>
        <w:numPr>
          <w:ilvl w:val="0"/>
          <w:numId w:val="42"/>
        </w:numPr>
        <w:tabs>
          <w:tab w:val="left" w:pos="835"/>
        </w:tabs>
        <w:spacing w:after="120" w:line="276" w:lineRule="auto"/>
        <w:rPr>
          <w:color w:val="000000"/>
          <w:sz w:val="20"/>
          <w:szCs w:val="20"/>
        </w:rPr>
      </w:pPr>
      <w:r>
        <w:rPr>
          <w:color w:val="000000"/>
          <w:sz w:val="20"/>
          <w:szCs w:val="20"/>
        </w:rPr>
        <w:t xml:space="preserve">zwłoki </w:t>
      </w:r>
      <w:r w:rsidRPr="00DF38DB">
        <w:rPr>
          <w:color w:val="000000"/>
          <w:sz w:val="20"/>
          <w:szCs w:val="20"/>
        </w:rPr>
        <w:t>w przedłożeniu Zamawiającemu dokumentów potwierdzających</w:t>
      </w:r>
      <w:r>
        <w:rPr>
          <w:color w:val="000000"/>
          <w:sz w:val="20"/>
          <w:szCs w:val="20"/>
        </w:rPr>
        <w:t xml:space="preserve"> </w:t>
      </w:r>
      <w:r w:rsidRPr="00DF38DB">
        <w:rPr>
          <w:color w:val="000000"/>
          <w:sz w:val="20"/>
          <w:szCs w:val="20"/>
        </w:rPr>
        <w:t>wypełnienie przez Wykonawcę obowiązku zawarcia umów ubezpieczenia w terminie</w:t>
      </w:r>
      <w:r>
        <w:rPr>
          <w:color w:val="000000"/>
          <w:sz w:val="20"/>
          <w:szCs w:val="20"/>
        </w:rPr>
        <w:t xml:space="preserve"> </w:t>
      </w:r>
      <w:r w:rsidRPr="00DF38DB">
        <w:rPr>
          <w:color w:val="000000"/>
          <w:sz w:val="20"/>
          <w:szCs w:val="20"/>
        </w:rPr>
        <w:t xml:space="preserve">określonym w § </w:t>
      </w:r>
      <w:r w:rsidR="00AF6310">
        <w:rPr>
          <w:color w:val="000000"/>
          <w:sz w:val="20"/>
          <w:szCs w:val="20"/>
        </w:rPr>
        <w:t>8</w:t>
      </w:r>
      <w:r w:rsidRPr="00DF38DB">
        <w:rPr>
          <w:color w:val="000000"/>
          <w:sz w:val="20"/>
          <w:szCs w:val="20"/>
        </w:rPr>
        <w:t xml:space="preserve"> ust. </w:t>
      </w:r>
      <w:r w:rsidR="007539B5">
        <w:rPr>
          <w:color w:val="000000"/>
          <w:sz w:val="20"/>
          <w:szCs w:val="20"/>
        </w:rPr>
        <w:t>2</w:t>
      </w:r>
      <w:r w:rsidRPr="00DF38DB">
        <w:rPr>
          <w:color w:val="000000"/>
          <w:sz w:val="20"/>
          <w:szCs w:val="20"/>
        </w:rPr>
        <w:t xml:space="preserve"> – w wysokości </w:t>
      </w:r>
      <w:r>
        <w:rPr>
          <w:color w:val="000000"/>
          <w:sz w:val="20"/>
          <w:szCs w:val="20"/>
        </w:rPr>
        <w:t>0,5 %</w:t>
      </w:r>
      <w:r w:rsidRPr="00DF38DB">
        <w:rPr>
          <w:color w:val="000000"/>
          <w:sz w:val="20"/>
          <w:szCs w:val="20"/>
        </w:rPr>
        <w:t xml:space="preserve"> </w:t>
      </w:r>
      <w:r w:rsidRPr="001A2928">
        <w:rPr>
          <w:sz w:val="20"/>
          <w:szCs w:val="20"/>
        </w:rPr>
        <w:t xml:space="preserve">wynagrodzenia umownego </w:t>
      </w:r>
      <w:r>
        <w:rPr>
          <w:sz w:val="20"/>
          <w:szCs w:val="20"/>
        </w:rPr>
        <w:t>brutto</w:t>
      </w:r>
      <w:r w:rsidRPr="001A2928">
        <w:rPr>
          <w:sz w:val="20"/>
          <w:szCs w:val="20"/>
        </w:rPr>
        <w:t xml:space="preserve">, o którym mowa w </w:t>
      </w:r>
      <w:r w:rsidRPr="00CC510E">
        <w:rPr>
          <w:sz w:val="20"/>
          <w:szCs w:val="20"/>
        </w:rPr>
        <w:t>§</w:t>
      </w:r>
      <w:r w:rsidRPr="001A2928">
        <w:rPr>
          <w:sz w:val="20"/>
          <w:szCs w:val="20"/>
        </w:rPr>
        <w:t xml:space="preserve"> </w:t>
      </w:r>
      <w:r>
        <w:rPr>
          <w:sz w:val="20"/>
          <w:szCs w:val="20"/>
        </w:rPr>
        <w:t>4</w:t>
      </w:r>
      <w:r w:rsidRPr="001A2928">
        <w:rPr>
          <w:sz w:val="20"/>
          <w:szCs w:val="20"/>
        </w:rPr>
        <w:t xml:space="preserve"> ust. 1</w:t>
      </w:r>
      <w:r w:rsidR="00AF6310">
        <w:rPr>
          <w:sz w:val="20"/>
          <w:szCs w:val="20"/>
        </w:rPr>
        <w:t xml:space="preserve"> (nie mniej niż … zł)</w:t>
      </w:r>
      <w:r>
        <w:rPr>
          <w:color w:val="000000"/>
          <w:sz w:val="20"/>
          <w:szCs w:val="20"/>
        </w:rPr>
        <w:t>,</w:t>
      </w:r>
      <w:r w:rsidRPr="00DF38DB">
        <w:rPr>
          <w:color w:val="000000"/>
          <w:sz w:val="20"/>
          <w:szCs w:val="20"/>
        </w:rPr>
        <w:t xml:space="preserve"> za każdy rozpoczęty dzień zwłoki.</w:t>
      </w:r>
    </w:p>
    <w:p w14:paraId="1456FB1A" w14:textId="116C1340" w:rsidR="00AF6310" w:rsidRPr="00AF22C5" w:rsidRDefault="00AF6310" w:rsidP="00210792">
      <w:pPr>
        <w:pStyle w:val="Default"/>
        <w:numPr>
          <w:ilvl w:val="0"/>
          <w:numId w:val="41"/>
        </w:numPr>
        <w:spacing w:after="120" w:line="276" w:lineRule="auto"/>
        <w:ind w:left="426" w:hanging="284"/>
        <w:jc w:val="both"/>
        <w:rPr>
          <w:sz w:val="20"/>
          <w:szCs w:val="20"/>
        </w:rPr>
      </w:pPr>
      <w:r w:rsidRPr="00AF22C5">
        <w:rPr>
          <w:sz w:val="20"/>
          <w:szCs w:val="20"/>
        </w:rPr>
        <w:t>Zamawiający zapłaci Wykonawcy kar</w:t>
      </w:r>
      <w:r>
        <w:rPr>
          <w:sz w:val="20"/>
          <w:szCs w:val="20"/>
        </w:rPr>
        <w:t>ę</w:t>
      </w:r>
      <w:r w:rsidRPr="00AF22C5">
        <w:rPr>
          <w:sz w:val="20"/>
          <w:szCs w:val="20"/>
        </w:rPr>
        <w:t xml:space="preserve"> umown</w:t>
      </w:r>
      <w:r>
        <w:rPr>
          <w:sz w:val="20"/>
          <w:szCs w:val="20"/>
        </w:rPr>
        <w:t>ą</w:t>
      </w:r>
      <w:r w:rsidRPr="00AF22C5">
        <w:rPr>
          <w:sz w:val="20"/>
          <w:szCs w:val="20"/>
        </w:rPr>
        <w:t xml:space="preserve"> z tytułu odstąpienia od Umowy </w:t>
      </w:r>
      <w:r w:rsidRPr="00AF22C5">
        <w:rPr>
          <w:rFonts w:cs="TTE1768698t00"/>
          <w:sz w:val="20"/>
          <w:szCs w:val="20"/>
        </w:rPr>
        <w:t xml:space="preserve">przez którąkolwiek ze Stron z przyczyn leżących po stronie Zamawiającego, innych niż określone w § </w:t>
      </w:r>
      <w:r>
        <w:rPr>
          <w:rFonts w:cs="TTE1768698t00"/>
          <w:sz w:val="20"/>
          <w:szCs w:val="20"/>
        </w:rPr>
        <w:t>9</w:t>
      </w:r>
      <w:r w:rsidRPr="00714BC8">
        <w:rPr>
          <w:rFonts w:cs="TTE1768698t00"/>
          <w:sz w:val="20"/>
          <w:szCs w:val="20"/>
        </w:rPr>
        <w:t xml:space="preserve"> Umow</w:t>
      </w:r>
      <w:r w:rsidRPr="00AF22C5">
        <w:rPr>
          <w:rFonts w:cs="TTE1768698t00"/>
          <w:sz w:val="20"/>
          <w:szCs w:val="20"/>
        </w:rPr>
        <w:t xml:space="preserve">y, w wysokości </w:t>
      </w:r>
      <w:r>
        <w:rPr>
          <w:rFonts w:cs="TTE1768698t00"/>
          <w:sz w:val="20"/>
          <w:szCs w:val="20"/>
        </w:rPr>
        <w:t>2</w:t>
      </w:r>
      <w:r w:rsidRPr="00714BC8">
        <w:rPr>
          <w:rFonts w:cs="TTE1768698t00"/>
          <w:sz w:val="20"/>
          <w:szCs w:val="20"/>
        </w:rPr>
        <w:t>0% kwoty wynagro</w:t>
      </w:r>
      <w:r w:rsidRPr="00AF22C5">
        <w:rPr>
          <w:rFonts w:cs="TTE1768698t00"/>
          <w:sz w:val="20"/>
          <w:szCs w:val="20"/>
        </w:rPr>
        <w:t xml:space="preserve">dzenia netto, o którym mowa w § </w:t>
      </w:r>
      <w:r>
        <w:rPr>
          <w:rFonts w:cs="TTE1768698t00"/>
          <w:sz w:val="20"/>
          <w:szCs w:val="20"/>
        </w:rPr>
        <w:t>3</w:t>
      </w:r>
      <w:r w:rsidRPr="00AF22C5">
        <w:rPr>
          <w:rFonts w:cs="TTE1768698t00"/>
          <w:sz w:val="20"/>
          <w:szCs w:val="20"/>
        </w:rPr>
        <w:t xml:space="preserve"> ust. 1.</w:t>
      </w:r>
    </w:p>
    <w:p w14:paraId="34267FC0" w14:textId="65C9421F" w:rsidR="00AF6310" w:rsidRPr="00E90CBE" w:rsidRDefault="00AF6310" w:rsidP="00210792">
      <w:pPr>
        <w:widowControl/>
        <w:numPr>
          <w:ilvl w:val="0"/>
          <w:numId w:val="41"/>
        </w:numPr>
        <w:tabs>
          <w:tab w:val="left" w:pos="426"/>
        </w:tabs>
        <w:autoSpaceDE/>
        <w:autoSpaceDN/>
        <w:adjustRightInd/>
        <w:spacing w:after="120" w:line="276" w:lineRule="auto"/>
        <w:ind w:left="426" w:hanging="284"/>
        <w:jc w:val="both"/>
        <w:rPr>
          <w:sz w:val="20"/>
          <w:szCs w:val="20"/>
        </w:rPr>
      </w:pPr>
      <w:r w:rsidRPr="00AF22C5">
        <w:rPr>
          <w:rFonts w:cs="Verdana"/>
          <w:sz w:val="20"/>
          <w:szCs w:val="20"/>
        </w:rPr>
        <w:t>Łączna wysokość kar umownych przysługujących Stronie nie może przekroczyć 20% wynagrodzenia brutto</w:t>
      </w:r>
      <w:r>
        <w:rPr>
          <w:rFonts w:cs="Verdana"/>
          <w:sz w:val="20"/>
          <w:szCs w:val="20"/>
        </w:rPr>
        <w:t>,</w:t>
      </w:r>
      <w:r w:rsidRPr="00714BC8">
        <w:rPr>
          <w:rFonts w:cs="Verdana"/>
          <w:sz w:val="20"/>
          <w:szCs w:val="20"/>
        </w:rPr>
        <w:t xml:space="preserve"> o którym mowa w </w:t>
      </w:r>
      <w:r w:rsidRPr="00AF22C5">
        <w:rPr>
          <w:rFonts w:cs="Verdana"/>
          <w:sz w:val="20"/>
          <w:szCs w:val="20"/>
        </w:rPr>
        <w:t xml:space="preserve">§ </w:t>
      </w:r>
      <w:r>
        <w:rPr>
          <w:rFonts w:cs="Verdana"/>
          <w:sz w:val="20"/>
          <w:szCs w:val="20"/>
        </w:rPr>
        <w:t>3</w:t>
      </w:r>
      <w:r w:rsidRPr="00AF22C5">
        <w:rPr>
          <w:rFonts w:cs="Verdana"/>
          <w:sz w:val="20"/>
          <w:szCs w:val="20"/>
        </w:rPr>
        <w:t xml:space="preserve"> ust. 1 Umowy</w:t>
      </w:r>
      <w:r>
        <w:rPr>
          <w:rFonts w:cs="Verdana"/>
          <w:sz w:val="20"/>
          <w:szCs w:val="20"/>
        </w:rPr>
        <w:t>.</w:t>
      </w:r>
    </w:p>
    <w:p w14:paraId="1E13B096" w14:textId="5F53FD3A" w:rsidR="00C204B5" w:rsidRPr="001A2928" w:rsidRDefault="00C204B5" w:rsidP="00210792">
      <w:pPr>
        <w:widowControl/>
        <w:numPr>
          <w:ilvl w:val="0"/>
          <w:numId w:val="41"/>
        </w:numPr>
        <w:tabs>
          <w:tab w:val="left" w:pos="426"/>
        </w:tabs>
        <w:autoSpaceDE/>
        <w:autoSpaceDN/>
        <w:adjustRightInd/>
        <w:spacing w:after="120" w:line="276" w:lineRule="auto"/>
        <w:ind w:left="426" w:hanging="284"/>
        <w:jc w:val="both"/>
        <w:rPr>
          <w:sz w:val="20"/>
          <w:szCs w:val="20"/>
        </w:rPr>
      </w:pPr>
      <w:r w:rsidRPr="001A2928">
        <w:rPr>
          <w:sz w:val="20"/>
          <w:szCs w:val="20"/>
        </w:rPr>
        <w:t>Zamawiający i Wykonawca zastrzegają sobie prawo dochodzenia odszkodowania uzupełniającego do wysokości faktycznie poniesionej szkody oraz utraconych korzyści.</w:t>
      </w:r>
    </w:p>
    <w:p w14:paraId="746A31D3" w14:textId="464F7D12" w:rsidR="00C204B5" w:rsidRPr="00FC06BB" w:rsidRDefault="00C204B5" w:rsidP="00210792">
      <w:pPr>
        <w:widowControl/>
        <w:numPr>
          <w:ilvl w:val="0"/>
          <w:numId w:val="41"/>
        </w:numPr>
        <w:tabs>
          <w:tab w:val="left" w:pos="426"/>
        </w:tabs>
        <w:autoSpaceDE/>
        <w:autoSpaceDN/>
        <w:adjustRightInd/>
        <w:spacing w:after="120" w:line="276" w:lineRule="auto"/>
        <w:ind w:left="426" w:hanging="426"/>
        <w:jc w:val="both"/>
        <w:rPr>
          <w:sz w:val="20"/>
        </w:rPr>
      </w:pPr>
      <w:r w:rsidRPr="001A2928">
        <w:rPr>
          <w:sz w:val="20"/>
          <w:szCs w:val="20"/>
        </w:rPr>
        <w:t xml:space="preserve">Kara umowna zostanie zapłacona przez Stronę, która naruszyła postanowienia umowne </w:t>
      </w:r>
      <w:r>
        <w:rPr>
          <w:sz w:val="20"/>
          <w:szCs w:val="20"/>
        </w:rPr>
        <w:t xml:space="preserve">             </w:t>
      </w:r>
      <w:r w:rsidRPr="001A2928">
        <w:rPr>
          <w:sz w:val="20"/>
          <w:szCs w:val="20"/>
        </w:rPr>
        <w:t xml:space="preserve">w terminie 7 dni od daty wystąpienia przez Stronę drugą z żądaniem zapłaty. W przypadku niedotrzymania powyższego terminu, Zamawiający zastrzega sobie prawo do potrącenia kary umownej z wynagrodzenia Wykonawcy, na co Wykonawca </w:t>
      </w:r>
      <w:r w:rsidR="00AF6310">
        <w:rPr>
          <w:sz w:val="20"/>
          <w:szCs w:val="20"/>
        </w:rPr>
        <w:t xml:space="preserve">niniejszym </w:t>
      </w:r>
      <w:r w:rsidRPr="001A2928">
        <w:rPr>
          <w:sz w:val="20"/>
          <w:szCs w:val="20"/>
        </w:rPr>
        <w:t>wyraża zgodę.</w:t>
      </w:r>
      <w:r w:rsidRPr="009958FF" w:rsidDel="003F141C">
        <w:rPr>
          <w:sz w:val="20"/>
          <w:szCs w:val="20"/>
          <w:lang w:eastAsia="ar-SA"/>
        </w:rPr>
        <w:t xml:space="preserve"> </w:t>
      </w:r>
    </w:p>
    <w:p w14:paraId="29065980" w14:textId="77777777" w:rsidR="00C204B5" w:rsidRPr="00E31093" w:rsidRDefault="00C204B5" w:rsidP="00210792">
      <w:pPr>
        <w:widowControl/>
        <w:numPr>
          <w:ilvl w:val="0"/>
          <w:numId w:val="41"/>
        </w:numPr>
        <w:tabs>
          <w:tab w:val="left" w:pos="426"/>
        </w:tabs>
        <w:autoSpaceDE/>
        <w:autoSpaceDN/>
        <w:adjustRightInd/>
        <w:spacing w:after="120" w:line="276" w:lineRule="auto"/>
        <w:ind w:left="426" w:hanging="426"/>
        <w:jc w:val="both"/>
        <w:rPr>
          <w:sz w:val="20"/>
        </w:rPr>
      </w:pPr>
      <w:r w:rsidRPr="00E31093">
        <w:rPr>
          <w:sz w:val="20"/>
        </w:rPr>
        <w:t>Wykonawca jest obowiązany zapłacić karę umowną także w przypadku, gdy Zamawiający nie poniósł szkody.</w:t>
      </w:r>
    </w:p>
    <w:p w14:paraId="73A44210" w14:textId="77777777" w:rsidR="00C204B5" w:rsidRPr="00E31093" w:rsidRDefault="00C204B5" w:rsidP="00210792">
      <w:pPr>
        <w:widowControl/>
        <w:numPr>
          <w:ilvl w:val="0"/>
          <w:numId w:val="41"/>
        </w:numPr>
        <w:tabs>
          <w:tab w:val="left" w:pos="426"/>
        </w:tabs>
        <w:autoSpaceDE/>
        <w:autoSpaceDN/>
        <w:adjustRightInd/>
        <w:spacing w:after="120" w:line="276" w:lineRule="auto"/>
        <w:ind w:left="426" w:hanging="426"/>
        <w:jc w:val="both"/>
        <w:rPr>
          <w:sz w:val="20"/>
        </w:rPr>
      </w:pPr>
      <w:r w:rsidRPr="00E31093">
        <w:rPr>
          <w:sz w:val="20"/>
        </w:rPr>
        <w:t xml:space="preserve">Zapłata przez Wykonawcę kar w przypadkach określonych w ust. </w:t>
      </w:r>
      <w:r>
        <w:rPr>
          <w:sz w:val="20"/>
        </w:rPr>
        <w:t>1</w:t>
      </w:r>
      <w:r w:rsidRPr="00E31093">
        <w:rPr>
          <w:sz w:val="20"/>
        </w:rPr>
        <w:t xml:space="preserve"> nie zwalnia Wykonawcy z obowiązku ukończenia Przedmiotu Umowy lub jakichkolwiek innych obowiązków wynikających z Umowy.</w:t>
      </w:r>
    </w:p>
    <w:p w14:paraId="7F875359" w14:textId="2B712ABA" w:rsidR="00C204B5" w:rsidRDefault="00AF6310" w:rsidP="00210792">
      <w:pPr>
        <w:widowControl/>
        <w:numPr>
          <w:ilvl w:val="0"/>
          <w:numId w:val="41"/>
        </w:numPr>
        <w:tabs>
          <w:tab w:val="left" w:pos="426"/>
        </w:tabs>
        <w:autoSpaceDE/>
        <w:autoSpaceDN/>
        <w:adjustRightInd/>
        <w:spacing w:after="120" w:line="276" w:lineRule="auto"/>
        <w:ind w:left="426" w:hanging="426"/>
        <w:jc w:val="both"/>
        <w:rPr>
          <w:sz w:val="20"/>
        </w:rPr>
      </w:pPr>
      <w:r w:rsidRPr="00E30298">
        <w:rPr>
          <w:rFonts w:eastAsiaTheme="minorHAnsi" w:cs="Verdana"/>
          <w:sz w:val="20"/>
          <w:lang w:eastAsia="en-US"/>
        </w:rPr>
        <w:t xml:space="preserve">Zamawiający jest uprawniony do dochodzenia kar umownych z tytułu zaistnienia każdego ze zdarzeń wskazanych w ust. </w:t>
      </w:r>
      <w:r>
        <w:rPr>
          <w:rFonts w:eastAsiaTheme="minorHAnsi" w:cs="Verdana"/>
          <w:sz w:val="20"/>
          <w:lang w:eastAsia="en-US"/>
        </w:rPr>
        <w:t>1</w:t>
      </w:r>
      <w:r w:rsidRPr="00E30298">
        <w:rPr>
          <w:rFonts w:eastAsiaTheme="minorHAnsi" w:cs="Verdana"/>
          <w:sz w:val="20"/>
          <w:lang w:eastAsia="en-US"/>
        </w:rPr>
        <w:t>, zarówno wszystkich łącznie, jak i każdej z osobna</w:t>
      </w:r>
      <w:r w:rsidR="00C204B5" w:rsidRPr="00E31093">
        <w:rPr>
          <w:sz w:val="20"/>
        </w:rPr>
        <w:t>.</w:t>
      </w:r>
    </w:p>
    <w:p w14:paraId="52952927" w14:textId="77777777" w:rsidR="004A54F5" w:rsidRDefault="004A54F5" w:rsidP="000B3CBF">
      <w:pPr>
        <w:pStyle w:val="Style5"/>
        <w:widowControl/>
        <w:tabs>
          <w:tab w:val="left" w:pos="835"/>
        </w:tabs>
        <w:spacing w:after="120" w:line="276" w:lineRule="auto"/>
        <w:jc w:val="center"/>
        <w:rPr>
          <w:ins w:id="3" w:author="Zbucki Bogusław" w:date="2025-10-21T12:39:00Z"/>
          <w:b/>
          <w:bCs/>
          <w:color w:val="000000"/>
          <w:sz w:val="20"/>
          <w:szCs w:val="20"/>
        </w:rPr>
      </w:pPr>
    </w:p>
    <w:p w14:paraId="440500A4" w14:textId="77777777" w:rsidR="004A54F5" w:rsidRDefault="004A54F5" w:rsidP="000B3CBF">
      <w:pPr>
        <w:pStyle w:val="Style5"/>
        <w:widowControl/>
        <w:tabs>
          <w:tab w:val="left" w:pos="835"/>
        </w:tabs>
        <w:spacing w:after="120" w:line="276" w:lineRule="auto"/>
        <w:jc w:val="center"/>
        <w:rPr>
          <w:ins w:id="4" w:author="Zbucki Bogusław" w:date="2025-10-21T12:40:00Z"/>
          <w:b/>
          <w:bCs/>
          <w:color w:val="000000"/>
          <w:sz w:val="20"/>
          <w:szCs w:val="20"/>
        </w:rPr>
      </w:pPr>
    </w:p>
    <w:p w14:paraId="1ED63349" w14:textId="77777777" w:rsidR="004A54F5" w:rsidRDefault="004A54F5" w:rsidP="000B3CBF">
      <w:pPr>
        <w:pStyle w:val="Style5"/>
        <w:widowControl/>
        <w:tabs>
          <w:tab w:val="left" w:pos="835"/>
        </w:tabs>
        <w:spacing w:after="120" w:line="276" w:lineRule="auto"/>
        <w:jc w:val="center"/>
        <w:rPr>
          <w:ins w:id="5" w:author="Zbucki Bogusław" w:date="2025-10-21T12:40:00Z"/>
          <w:b/>
          <w:bCs/>
          <w:color w:val="000000"/>
          <w:sz w:val="20"/>
          <w:szCs w:val="20"/>
        </w:rPr>
      </w:pPr>
    </w:p>
    <w:p w14:paraId="324E062D" w14:textId="0EF66D92" w:rsidR="005E4851" w:rsidRPr="00DF38DB" w:rsidRDefault="00AD5E04" w:rsidP="000B3CBF">
      <w:pPr>
        <w:pStyle w:val="Style5"/>
        <w:widowControl/>
        <w:tabs>
          <w:tab w:val="left" w:pos="835"/>
        </w:tabs>
        <w:spacing w:after="120" w:line="276" w:lineRule="auto"/>
        <w:jc w:val="center"/>
        <w:rPr>
          <w:b/>
          <w:bCs/>
          <w:color w:val="000000"/>
          <w:sz w:val="20"/>
          <w:szCs w:val="20"/>
        </w:rPr>
      </w:pPr>
      <w:r w:rsidRPr="00DF38DB">
        <w:rPr>
          <w:b/>
          <w:bCs/>
          <w:color w:val="000000"/>
          <w:sz w:val="20"/>
          <w:szCs w:val="20"/>
        </w:rPr>
        <w:lastRenderedPageBreak/>
        <w:t xml:space="preserve">§ </w:t>
      </w:r>
      <w:r w:rsidR="0022635A">
        <w:rPr>
          <w:b/>
          <w:bCs/>
          <w:color w:val="000000"/>
          <w:sz w:val="20"/>
          <w:szCs w:val="20"/>
        </w:rPr>
        <w:t>6</w:t>
      </w:r>
      <w:r w:rsidRPr="00392D68">
        <w:rPr>
          <w:sz w:val="20"/>
          <w:szCs w:val="20"/>
        </w:rPr>
        <w:br/>
      </w:r>
      <w:r w:rsidRPr="00DF38DB">
        <w:rPr>
          <w:b/>
          <w:bCs/>
          <w:color w:val="000000"/>
          <w:sz w:val="20"/>
          <w:szCs w:val="20"/>
        </w:rPr>
        <w:t xml:space="preserve">Klauzula </w:t>
      </w:r>
      <w:r w:rsidR="00297D1A">
        <w:rPr>
          <w:b/>
          <w:bCs/>
          <w:color w:val="000000"/>
          <w:sz w:val="20"/>
          <w:szCs w:val="20"/>
        </w:rPr>
        <w:t>p</w:t>
      </w:r>
      <w:r w:rsidRPr="00DF38DB">
        <w:rPr>
          <w:b/>
          <w:bCs/>
          <w:color w:val="000000"/>
          <w:sz w:val="20"/>
          <w:szCs w:val="20"/>
        </w:rPr>
        <w:t>oufności</w:t>
      </w:r>
    </w:p>
    <w:p w14:paraId="4677B576" w14:textId="34B16F1E" w:rsidR="00C204B5" w:rsidRPr="007C2491" w:rsidRDefault="00C204B5">
      <w:pPr>
        <w:widowControl/>
        <w:numPr>
          <w:ilvl w:val="0"/>
          <w:numId w:val="46"/>
        </w:numPr>
        <w:autoSpaceDE/>
        <w:autoSpaceDN/>
        <w:adjustRightInd/>
        <w:spacing w:after="120" w:line="276" w:lineRule="auto"/>
        <w:ind w:hanging="360"/>
        <w:jc w:val="both"/>
        <w:rPr>
          <w:rFonts w:eastAsia="Verdana" w:cs="Verdana"/>
          <w:iCs/>
          <w:color w:val="000000"/>
          <w:sz w:val="20"/>
          <w:szCs w:val="20"/>
        </w:rPr>
      </w:pPr>
      <w:r w:rsidRPr="007C2491">
        <w:rPr>
          <w:rFonts w:eastAsia="Verdana" w:cs="Verdana"/>
          <w:iCs/>
          <w:color w:val="000000"/>
          <w:sz w:val="20"/>
          <w:szCs w:val="20"/>
        </w:rPr>
        <w:t xml:space="preserve">Wykonawca zobowiązuje się do zachowania w ścisłej tajemnicy wszelkich informacji </w:t>
      </w:r>
      <w:r>
        <w:rPr>
          <w:rFonts w:eastAsia="Verdana" w:cs="Verdana"/>
          <w:iCs/>
          <w:color w:val="000000"/>
          <w:sz w:val="20"/>
          <w:szCs w:val="20"/>
        </w:rPr>
        <w:t xml:space="preserve">i wiadomości </w:t>
      </w:r>
      <w:r w:rsidRPr="00FA2555">
        <w:rPr>
          <w:rFonts w:eastAsia="Verdana" w:cs="Verdana"/>
          <w:iCs/>
          <w:color w:val="000000"/>
          <w:sz w:val="20"/>
          <w:szCs w:val="20"/>
        </w:rPr>
        <w:t>niebędąc</w:t>
      </w:r>
      <w:r>
        <w:rPr>
          <w:rFonts w:eastAsia="Verdana" w:cs="Verdana"/>
          <w:iCs/>
          <w:color w:val="000000"/>
          <w:sz w:val="20"/>
          <w:szCs w:val="20"/>
        </w:rPr>
        <w:t>ych</w:t>
      </w:r>
      <w:r w:rsidRPr="00FA2555">
        <w:rPr>
          <w:rFonts w:eastAsia="Verdana" w:cs="Verdana"/>
          <w:iCs/>
          <w:color w:val="000000"/>
          <w:sz w:val="20"/>
          <w:szCs w:val="20"/>
        </w:rPr>
        <w:t xml:space="preserve"> informacją publiczną </w:t>
      </w:r>
      <w:r w:rsidRPr="007C2491">
        <w:rPr>
          <w:rFonts w:eastAsia="Verdana" w:cs="Verdana"/>
          <w:iCs/>
          <w:color w:val="000000"/>
          <w:sz w:val="20"/>
          <w:szCs w:val="20"/>
        </w:rPr>
        <w:t xml:space="preserve">uzyskanych w związku z wykonaniem przedmiotu Umowy, niezależnie od formy przekazania tych informacji oraz ich źródła, w szczególności informacji </w:t>
      </w:r>
      <w:r>
        <w:rPr>
          <w:rFonts w:eastAsia="Verdana" w:cs="Verdana"/>
          <w:iCs/>
          <w:color w:val="000000"/>
          <w:sz w:val="20"/>
          <w:szCs w:val="20"/>
        </w:rPr>
        <w:t xml:space="preserve">finansowych, programowych, prawnych, </w:t>
      </w:r>
      <w:r w:rsidRPr="007C2491">
        <w:rPr>
          <w:rFonts w:eastAsia="Verdana" w:cs="Verdana"/>
          <w:iCs/>
          <w:color w:val="000000"/>
          <w:sz w:val="20"/>
          <w:szCs w:val="20"/>
        </w:rPr>
        <w:t>technicznych, technologicznych, organizacyjnych</w:t>
      </w:r>
      <w:r>
        <w:rPr>
          <w:rFonts w:eastAsia="Verdana" w:cs="Verdana"/>
          <w:iCs/>
          <w:color w:val="000000"/>
          <w:sz w:val="20"/>
          <w:szCs w:val="20"/>
        </w:rPr>
        <w:t>, handlowych, know-how</w:t>
      </w:r>
      <w:r w:rsidRPr="007C2491">
        <w:rPr>
          <w:rFonts w:eastAsia="Verdana" w:cs="Verdana"/>
          <w:iCs/>
          <w:color w:val="000000"/>
          <w:sz w:val="20"/>
          <w:szCs w:val="20"/>
        </w:rPr>
        <w:t xml:space="preserve"> i innych dotyczących </w:t>
      </w:r>
      <w:r>
        <w:rPr>
          <w:rFonts w:eastAsia="Verdana" w:cs="Verdana"/>
          <w:iCs/>
          <w:color w:val="000000"/>
          <w:sz w:val="20"/>
          <w:szCs w:val="20"/>
        </w:rPr>
        <w:t xml:space="preserve">w sposób </w:t>
      </w:r>
      <w:r w:rsidRPr="00FA2555">
        <w:rPr>
          <w:rFonts w:eastAsia="Verdana" w:cs="Verdana"/>
          <w:iCs/>
          <w:color w:val="000000"/>
          <w:sz w:val="20"/>
          <w:szCs w:val="20"/>
        </w:rPr>
        <w:t>bezpośredni lub pośredni Zamawiającego oraz firm lub podmiotów z nim współpracujących</w:t>
      </w:r>
      <w:r>
        <w:rPr>
          <w:rFonts w:eastAsia="Verdana" w:cs="Verdana"/>
          <w:iCs/>
          <w:color w:val="000000"/>
          <w:sz w:val="20"/>
          <w:szCs w:val="20"/>
        </w:rPr>
        <w:t xml:space="preserve"> przez okres 10 lat </w:t>
      </w:r>
      <w:r w:rsidRPr="006E6DC8">
        <w:rPr>
          <w:rFonts w:eastAsia="Verdana" w:cs="Verdana"/>
          <w:iCs/>
          <w:color w:val="000000"/>
          <w:sz w:val="20"/>
          <w:szCs w:val="20"/>
        </w:rPr>
        <w:t xml:space="preserve">od dnia podpisania </w:t>
      </w:r>
      <w:r>
        <w:rPr>
          <w:rFonts w:eastAsia="Verdana" w:cs="Verdana"/>
          <w:iCs/>
          <w:color w:val="000000"/>
          <w:sz w:val="20"/>
          <w:szCs w:val="20"/>
        </w:rPr>
        <w:t xml:space="preserve">niniejszej </w:t>
      </w:r>
      <w:r w:rsidRPr="006E6DC8">
        <w:rPr>
          <w:rFonts w:eastAsia="Verdana" w:cs="Verdana"/>
          <w:iCs/>
          <w:color w:val="000000"/>
          <w:sz w:val="20"/>
          <w:szCs w:val="20"/>
        </w:rPr>
        <w:t>Umowy,</w:t>
      </w:r>
      <w:r>
        <w:rPr>
          <w:rFonts w:eastAsia="Verdana" w:cs="Verdana"/>
          <w:iCs/>
          <w:color w:val="000000"/>
          <w:sz w:val="20"/>
          <w:szCs w:val="20"/>
        </w:rPr>
        <w:t xml:space="preserve"> lub </w:t>
      </w:r>
      <w:r w:rsidRPr="006E6DC8">
        <w:rPr>
          <w:rFonts w:eastAsia="Verdana" w:cs="Verdana"/>
          <w:iCs/>
          <w:color w:val="000000"/>
          <w:sz w:val="20"/>
          <w:szCs w:val="20"/>
        </w:rPr>
        <w:t>jej wypowiedzeni</w:t>
      </w:r>
      <w:r>
        <w:rPr>
          <w:rFonts w:eastAsia="Verdana" w:cs="Verdana"/>
          <w:iCs/>
          <w:color w:val="000000"/>
          <w:sz w:val="20"/>
          <w:szCs w:val="20"/>
        </w:rPr>
        <w:t>a</w:t>
      </w:r>
      <w:r w:rsidRPr="006E6DC8">
        <w:rPr>
          <w:rFonts w:eastAsia="Verdana" w:cs="Verdana"/>
          <w:iCs/>
          <w:color w:val="000000"/>
          <w:sz w:val="20"/>
          <w:szCs w:val="20"/>
        </w:rPr>
        <w:t>, odstąpieni</w:t>
      </w:r>
      <w:r>
        <w:rPr>
          <w:rFonts w:eastAsia="Verdana" w:cs="Verdana"/>
          <w:iCs/>
          <w:color w:val="000000"/>
          <w:sz w:val="20"/>
          <w:szCs w:val="20"/>
        </w:rPr>
        <w:t>a</w:t>
      </w:r>
      <w:r w:rsidRPr="006E6DC8">
        <w:rPr>
          <w:rFonts w:eastAsia="Verdana" w:cs="Verdana"/>
          <w:iCs/>
          <w:color w:val="000000"/>
          <w:sz w:val="20"/>
          <w:szCs w:val="20"/>
        </w:rPr>
        <w:t xml:space="preserve"> lub wygaśnięci</w:t>
      </w:r>
      <w:r>
        <w:rPr>
          <w:rFonts w:eastAsia="Verdana" w:cs="Verdana"/>
          <w:iCs/>
          <w:color w:val="000000"/>
          <w:sz w:val="20"/>
          <w:szCs w:val="20"/>
        </w:rPr>
        <w:t>a.</w:t>
      </w:r>
    </w:p>
    <w:p w14:paraId="79795AB6" w14:textId="77777777" w:rsidR="00C204B5" w:rsidRPr="007C2491" w:rsidRDefault="00C204B5">
      <w:pPr>
        <w:widowControl/>
        <w:numPr>
          <w:ilvl w:val="0"/>
          <w:numId w:val="46"/>
        </w:numPr>
        <w:autoSpaceDE/>
        <w:autoSpaceDN/>
        <w:adjustRightInd/>
        <w:spacing w:after="120" w:line="276" w:lineRule="auto"/>
        <w:ind w:hanging="360"/>
        <w:jc w:val="both"/>
        <w:rPr>
          <w:rFonts w:eastAsia="Verdana" w:cs="Verdana"/>
          <w:iCs/>
          <w:color w:val="000000"/>
          <w:sz w:val="20"/>
          <w:szCs w:val="20"/>
        </w:rPr>
      </w:pPr>
      <w:bookmarkStart w:id="6" w:name="_Ref228781541"/>
      <w:r w:rsidRPr="007C2491">
        <w:rPr>
          <w:rFonts w:eastAsia="Verdana" w:cs="Verdana"/>
          <w:iCs/>
          <w:color w:val="000000"/>
          <w:sz w:val="20"/>
          <w:szCs w:val="20"/>
        </w:rPr>
        <w:t>W razie wątpliwości, czy określona informacja stanowi tajemnicę Wykonawca zobowiązany jest zwrócić się w formie pisemnej do Zamawiającego o wyjaśnienie takiej wątpliwości.</w:t>
      </w:r>
    </w:p>
    <w:bookmarkEnd w:id="6"/>
    <w:p w14:paraId="3F99F912" w14:textId="77777777" w:rsidR="00C204B5" w:rsidRPr="007C2491" w:rsidRDefault="00C204B5">
      <w:pPr>
        <w:widowControl/>
        <w:numPr>
          <w:ilvl w:val="0"/>
          <w:numId w:val="46"/>
        </w:numPr>
        <w:autoSpaceDE/>
        <w:autoSpaceDN/>
        <w:adjustRightInd/>
        <w:spacing w:after="120" w:line="276" w:lineRule="auto"/>
        <w:ind w:hanging="360"/>
        <w:jc w:val="both"/>
        <w:rPr>
          <w:rFonts w:eastAsia="Verdana" w:cs="Verdana"/>
          <w:iCs/>
          <w:color w:val="000000"/>
          <w:sz w:val="20"/>
          <w:szCs w:val="20"/>
        </w:rPr>
      </w:pPr>
      <w:r w:rsidRPr="007C2491">
        <w:rPr>
          <w:rFonts w:eastAsia="Verdana" w:cs="Verdana"/>
          <w:iCs/>
          <w:color w:val="000000"/>
          <w:sz w:val="20"/>
          <w:szCs w:val="20"/>
        </w:rPr>
        <w:t>Wykonawca zobowiązuje się do wykorzystania uzyskanych, powyższych informacji jedynie w celu wykonania przedmiotu umowy.</w:t>
      </w:r>
    </w:p>
    <w:p w14:paraId="10F4F23F" w14:textId="77777777" w:rsidR="00C204B5" w:rsidRDefault="00C204B5">
      <w:pPr>
        <w:widowControl/>
        <w:numPr>
          <w:ilvl w:val="0"/>
          <w:numId w:val="46"/>
        </w:numPr>
        <w:autoSpaceDE/>
        <w:autoSpaceDN/>
        <w:adjustRightInd/>
        <w:spacing w:after="120" w:line="276" w:lineRule="auto"/>
        <w:ind w:hanging="360"/>
        <w:jc w:val="both"/>
        <w:rPr>
          <w:rFonts w:eastAsia="Verdana" w:cs="Verdana"/>
          <w:iCs/>
          <w:color w:val="000000"/>
          <w:sz w:val="20"/>
          <w:szCs w:val="20"/>
        </w:rPr>
      </w:pPr>
      <w:r w:rsidRPr="007C2491">
        <w:rPr>
          <w:rFonts w:eastAsia="Verdana" w:cs="Verdana"/>
          <w:iCs/>
          <w:color w:val="000000"/>
          <w:sz w:val="20"/>
          <w:szCs w:val="20"/>
        </w:rPr>
        <w:t>Wykonawca zobowiązuje się ujawnić powyższe informacje tylko tym pracownikom, wobec których ujawnienie takie będzie uzasadnione zakresem, w którym wykonują przedmiot umowy.</w:t>
      </w:r>
    </w:p>
    <w:p w14:paraId="1FFE1209" w14:textId="77777777" w:rsidR="00C204B5" w:rsidRPr="007C2491" w:rsidRDefault="00C204B5">
      <w:pPr>
        <w:widowControl/>
        <w:numPr>
          <w:ilvl w:val="0"/>
          <w:numId w:val="46"/>
        </w:numPr>
        <w:autoSpaceDE/>
        <w:autoSpaceDN/>
        <w:adjustRightInd/>
        <w:spacing w:after="120" w:line="276" w:lineRule="auto"/>
        <w:ind w:hanging="360"/>
        <w:jc w:val="both"/>
        <w:rPr>
          <w:rFonts w:eastAsia="Verdana" w:cs="Verdana"/>
          <w:iCs/>
          <w:color w:val="000000"/>
          <w:sz w:val="20"/>
          <w:szCs w:val="20"/>
        </w:rPr>
      </w:pPr>
      <w:r>
        <w:rPr>
          <w:rFonts w:eastAsia="Verdana" w:cs="Verdana"/>
          <w:iCs/>
          <w:color w:val="000000"/>
          <w:sz w:val="20"/>
          <w:szCs w:val="20"/>
        </w:rPr>
        <w:t xml:space="preserve">Po wykonaniu przedmiotu umowy Wykonawca zobowiązany jest do </w:t>
      </w:r>
      <w:r w:rsidRPr="00FA2555">
        <w:rPr>
          <w:rFonts w:eastAsia="Verdana" w:cs="Verdana"/>
          <w:iCs/>
          <w:color w:val="000000"/>
          <w:sz w:val="20"/>
          <w:szCs w:val="20"/>
        </w:rPr>
        <w:t>zwrotu wszelkich materiałów które zostały mu dostarczone</w:t>
      </w:r>
      <w:r>
        <w:rPr>
          <w:rFonts w:eastAsia="Verdana" w:cs="Verdana"/>
          <w:iCs/>
          <w:color w:val="000000"/>
          <w:sz w:val="20"/>
          <w:szCs w:val="20"/>
        </w:rPr>
        <w:t xml:space="preserve"> lub</w:t>
      </w:r>
      <w:r w:rsidRPr="00FA2555">
        <w:rPr>
          <w:rFonts w:eastAsia="Verdana" w:cs="Verdana"/>
          <w:iCs/>
          <w:color w:val="000000"/>
          <w:sz w:val="20"/>
          <w:szCs w:val="20"/>
        </w:rPr>
        <w:t xml:space="preserve"> które sporządził bądź zebrał w czasie wykonywania umowy</w:t>
      </w:r>
      <w:r>
        <w:rPr>
          <w:rFonts w:eastAsia="Verdana" w:cs="Verdana"/>
          <w:iCs/>
          <w:color w:val="000000"/>
          <w:sz w:val="20"/>
          <w:szCs w:val="20"/>
        </w:rPr>
        <w:t>,</w:t>
      </w:r>
      <w:r w:rsidRPr="00FA2555">
        <w:rPr>
          <w:rFonts w:eastAsia="Verdana" w:cs="Verdana"/>
          <w:iCs/>
          <w:color w:val="000000"/>
          <w:sz w:val="20"/>
          <w:szCs w:val="20"/>
        </w:rPr>
        <w:t xml:space="preserve"> włącznie ze wszystkimi no</w:t>
      </w:r>
      <w:r>
        <w:rPr>
          <w:rFonts w:eastAsia="Verdana" w:cs="Verdana"/>
          <w:iCs/>
          <w:color w:val="000000"/>
          <w:sz w:val="20"/>
          <w:szCs w:val="20"/>
        </w:rPr>
        <w:t>ś</w:t>
      </w:r>
      <w:r w:rsidRPr="00FA2555">
        <w:rPr>
          <w:rFonts w:eastAsia="Verdana" w:cs="Verdana"/>
          <w:iCs/>
          <w:color w:val="000000"/>
          <w:sz w:val="20"/>
          <w:szCs w:val="20"/>
        </w:rPr>
        <w:t>nikami na których zostały one utrwalone</w:t>
      </w:r>
      <w:r>
        <w:rPr>
          <w:rFonts w:eastAsia="Verdana" w:cs="Verdana"/>
          <w:iCs/>
          <w:color w:val="000000"/>
          <w:sz w:val="20"/>
          <w:szCs w:val="20"/>
        </w:rPr>
        <w:t>.</w:t>
      </w:r>
    </w:p>
    <w:p w14:paraId="35C24487" w14:textId="476021DA" w:rsidR="006533FF" w:rsidRPr="00DF38DB" w:rsidRDefault="00C204B5">
      <w:pPr>
        <w:widowControl/>
        <w:numPr>
          <w:ilvl w:val="0"/>
          <w:numId w:val="46"/>
        </w:numPr>
        <w:spacing w:after="120" w:line="276" w:lineRule="auto"/>
        <w:ind w:hanging="360"/>
        <w:jc w:val="both"/>
      </w:pPr>
      <w:r>
        <w:rPr>
          <w:rFonts w:eastAsia="Verdana" w:cs="Verdana"/>
          <w:iCs/>
          <w:color w:val="000000"/>
          <w:sz w:val="20"/>
          <w:szCs w:val="20"/>
        </w:rPr>
        <w:t xml:space="preserve">W przypadku </w:t>
      </w:r>
      <w:r w:rsidRPr="006E6DC8">
        <w:rPr>
          <w:rFonts w:eastAsia="Verdana" w:cs="Verdana"/>
          <w:iCs/>
          <w:color w:val="000000"/>
          <w:sz w:val="20"/>
          <w:szCs w:val="20"/>
        </w:rPr>
        <w:t>naruszenia lub powstania zagrożenia naruszenia informacji poufn</w:t>
      </w:r>
      <w:r>
        <w:rPr>
          <w:rFonts w:eastAsia="Verdana" w:cs="Verdana"/>
          <w:iCs/>
          <w:color w:val="000000"/>
          <w:sz w:val="20"/>
          <w:szCs w:val="20"/>
        </w:rPr>
        <w:t>ych, o których mowa w ust 1,</w:t>
      </w:r>
      <w:r w:rsidRPr="006E6DC8">
        <w:rPr>
          <w:rFonts w:eastAsia="Verdana" w:cs="Verdana"/>
          <w:iCs/>
          <w:color w:val="000000"/>
          <w:sz w:val="20"/>
          <w:szCs w:val="20"/>
        </w:rPr>
        <w:t xml:space="preserve"> </w:t>
      </w:r>
      <w:r>
        <w:rPr>
          <w:rFonts w:eastAsia="Verdana" w:cs="Verdana"/>
          <w:iCs/>
          <w:color w:val="000000"/>
          <w:sz w:val="20"/>
          <w:szCs w:val="20"/>
        </w:rPr>
        <w:t>Wykonawca zobowiązany jest</w:t>
      </w:r>
      <w:r w:rsidRPr="006E6DC8">
        <w:rPr>
          <w:rFonts w:eastAsia="Verdana" w:cs="Verdana"/>
          <w:iCs/>
          <w:color w:val="000000"/>
          <w:sz w:val="20"/>
          <w:szCs w:val="20"/>
        </w:rPr>
        <w:t xml:space="preserve"> </w:t>
      </w:r>
      <w:r>
        <w:rPr>
          <w:rFonts w:eastAsia="Verdana" w:cs="Verdana"/>
          <w:iCs/>
          <w:color w:val="000000"/>
          <w:sz w:val="20"/>
          <w:szCs w:val="20"/>
        </w:rPr>
        <w:t xml:space="preserve">poinformować o tym Zamawiającego niezwłocznie, w tym również </w:t>
      </w:r>
      <w:r w:rsidRPr="006E6DC8">
        <w:rPr>
          <w:rFonts w:eastAsia="Verdana" w:cs="Verdana"/>
          <w:iCs/>
          <w:color w:val="000000"/>
          <w:sz w:val="20"/>
          <w:szCs w:val="20"/>
        </w:rPr>
        <w:t>o okolicznościach takiego zdarzenia</w:t>
      </w:r>
      <w:r w:rsidRPr="00B54D7F">
        <w:rPr>
          <w:rFonts w:cs="Verdana"/>
          <w:sz w:val="20"/>
          <w:szCs w:val="20"/>
          <w:lang w:eastAsia="en-US"/>
        </w:rPr>
        <w:t>.</w:t>
      </w:r>
    </w:p>
    <w:p w14:paraId="45CDC2E7" w14:textId="5CA86D67" w:rsidR="00C204B5" w:rsidRPr="00392D68" w:rsidRDefault="00AD5E04">
      <w:pPr>
        <w:pStyle w:val="Akapitzlist"/>
        <w:shd w:val="clear" w:color="auto" w:fill="FFFFFF"/>
        <w:spacing w:after="120" w:line="276" w:lineRule="auto"/>
        <w:ind w:left="0"/>
        <w:jc w:val="center"/>
        <w:rPr>
          <w:rFonts w:ascii="Verdana" w:hAnsi="Verdana"/>
          <w:b/>
          <w:bCs/>
          <w:color w:val="000000"/>
          <w:sz w:val="20"/>
          <w:szCs w:val="20"/>
        </w:rPr>
      </w:pPr>
      <w:r w:rsidRPr="00392D68">
        <w:rPr>
          <w:rFonts w:ascii="Verdana" w:hAnsi="Verdana"/>
          <w:b/>
          <w:bCs/>
          <w:color w:val="000000"/>
          <w:sz w:val="20"/>
          <w:szCs w:val="20"/>
        </w:rPr>
        <w:t xml:space="preserve">§ </w:t>
      </w:r>
      <w:r w:rsidR="0022635A">
        <w:rPr>
          <w:rFonts w:ascii="Verdana" w:hAnsi="Verdana"/>
          <w:b/>
          <w:bCs/>
          <w:color w:val="000000"/>
          <w:sz w:val="20"/>
          <w:szCs w:val="20"/>
        </w:rPr>
        <w:t>7</w:t>
      </w:r>
      <w:r w:rsidRPr="00392D68">
        <w:rPr>
          <w:rFonts w:ascii="Verdana" w:hAnsi="Verdana"/>
          <w:b/>
          <w:bCs/>
          <w:color w:val="000000"/>
          <w:sz w:val="20"/>
          <w:szCs w:val="20"/>
        </w:rPr>
        <w:br/>
      </w:r>
      <w:r w:rsidR="00C204B5" w:rsidRPr="00392D68">
        <w:rPr>
          <w:rFonts w:ascii="Verdana" w:hAnsi="Verdana"/>
          <w:b/>
          <w:bCs/>
          <w:color w:val="000000"/>
          <w:sz w:val="20"/>
          <w:szCs w:val="20"/>
        </w:rPr>
        <w:t>Gwarancja i rękojmia</w:t>
      </w:r>
    </w:p>
    <w:p w14:paraId="01BAF150" w14:textId="351EBE07" w:rsidR="00C204B5" w:rsidRPr="00C204B5" w:rsidRDefault="007F7116">
      <w:pPr>
        <w:numPr>
          <w:ilvl w:val="0"/>
          <w:numId w:val="47"/>
        </w:numPr>
        <w:shd w:val="clear" w:color="auto" w:fill="FFFFFF"/>
        <w:tabs>
          <w:tab w:val="left" w:pos="426"/>
        </w:tabs>
        <w:spacing w:after="120" w:line="276" w:lineRule="auto"/>
        <w:ind w:left="426" w:hanging="426"/>
        <w:jc w:val="both"/>
        <w:rPr>
          <w:sz w:val="20"/>
          <w:szCs w:val="20"/>
        </w:rPr>
      </w:pPr>
      <w:r w:rsidRPr="000C247C">
        <w:rPr>
          <w:rFonts w:cs="Verdana"/>
          <w:sz w:val="20"/>
          <w:szCs w:val="20"/>
        </w:rPr>
        <w:t xml:space="preserve">Wykonawca </w:t>
      </w:r>
      <w:r>
        <w:rPr>
          <w:rFonts w:cs="Verdana"/>
          <w:sz w:val="20"/>
          <w:szCs w:val="20"/>
        </w:rPr>
        <w:t>udziela</w:t>
      </w:r>
      <w:r w:rsidRPr="000C247C">
        <w:rPr>
          <w:rFonts w:cs="Verdana"/>
          <w:sz w:val="20"/>
          <w:szCs w:val="20"/>
        </w:rPr>
        <w:t xml:space="preserve"> </w:t>
      </w:r>
      <w:r>
        <w:rPr>
          <w:rFonts w:eastAsiaTheme="minorHAnsi" w:cs="Verdana"/>
          <w:b/>
          <w:sz w:val="20"/>
          <w:szCs w:val="20"/>
          <w:lang w:eastAsia="en-US"/>
        </w:rPr>
        <w:t>…</w:t>
      </w:r>
      <w:r w:rsidRPr="00982031">
        <w:rPr>
          <w:rFonts w:eastAsiaTheme="minorHAnsi" w:cs="Verdana"/>
          <w:b/>
          <w:sz w:val="20"/>
          <w:szCs w:val="20"/>
          <w:lang w:eastAsia="en-US"/>
        </w:rPr>
        <w:t xml:space="preserve"> miesięcznej</w:t>
      </w:r>
      <w:r w:rsidRPr="00982031">
        <w:rPr>
          <w:rFonts w:eastAsiaTheme="minorHAnsi" w:cs="Verdana"/>
          <w:sz w:val="20"/>
          <w:szCs w:val="20"/>
          <w:lang w:eastAsia="en-US"/>
        </w:rPr>
        <w:t xml:space="preserve"> </w:t>
      </w:r>
      <w:r w:rsidRPr="000C247C">
        <w:rPr>
          <w:rFonts w:cs="Verdana"/>
          <w:sz w:val="20"/>
          <w:szCs w:val="20"/>
        </w:rPr>
        <w:t xml:space="preserve">gwarancji </w:t>
      </w:r>
      <w:r>
        <w:rPr>
          <w:rFonts w:cs="Verdana"/>
          <w:sz w:val="20"/>
          <w:szCs w:val="20"/>
        </w:rPr>
        <w:t xml:space="preserve">jakości </w:t>
      </w:r>
      <w:r w:rsidRPr="000C247C">
        <w:rPr>
          <w:rFonts w:cs="Verdana"/>
          <w:sz w:val="20"/>
          <w:szCs w:val="20"/>
        </w:rPr>
        <w:t>na wykonane usługi</w:t>
      </w:r>
      <w:r>
        <w:rPr>
          <w:rFonts w:cs="Verdana"/>
          <w:sz w:val="20"/>
          <w:szCs w:val="20"/>
        </w:rPr>
        <w:t xml:space="preserve">, </w:t>
      </w:r>
      <w:r w:rsidRPr="00982031">
        <w:rPr>
          <w:rFonts w:eastAsiaTheme="minorHAnsi" w:cs="Verdana"/>
          <w:sz w:val="20"/>
          <w:szCs w:val="20"/>
          <w:lang w:eastAsia="en-US"/>
        </w:rPr>
        <w:t>zastosowane części i materiały eksploatacyjne (</w:t>
      </w:r>
      <w:r w:rsidRPr="00982031">
        <w:rPr>
          <w:noProof/>
          <w:sz w:val="20"/>
          <w:szCs w:val="20"/>
        </w:rPr>
        <w:t>bez względu na terminy gwarancji producenta)</w:t>
      </w:r>
      <w:r>
        <w:rPr>
          <w:noProof/>
          <w:sz w:val="20"/>
          <w:szCs w:val="20"/>
        </w:rPr>
        <w:t xml:space="preserve">. </w:t>
      </w:r>
      <w:r>
        <w:rPr>
          <w:rFonts w:eastAsiaTheme="minorHAnsi" w:cs="Verdana"/>
          <w:sz w:val="20"/>
          <w:szCs w:val="20"/>
          <w:lang w:eastAsia="en-US"/>
        </w:rPr>
        <w:t>W</w:t>
      </w:r>
      <w:r w:rsidRPr="00982031">
        <w:rPr>
          <w:rFonts w:eastAsiaTheme="minorHAnsi" w:cs="Verdana"/>
          <w:sz w:val="20"/>
          <w:szCs w:val="20"/>
          <w:lang w:eastAsia="en-US"/>
        </w:rPr>
        <w:t xml:space="preserve"> przypadku </w:t>
      </w:r>
      <w:r>
        <w:rPr>
          <w:rFonts w:eastAsiaTheme="minorHAnsi" w:cs="Verdana"/>
          <w:sz w:val="20"/>
          <w:szCs w:val="20"/>
          <w:lang w:eastAsia="en-US"/>
        </w:rPr>
        <w:t>urządzeń lub części użytych w realizacji Usługi Wykonawca zobowiązany jest</w:t>
      </w:r>
      <w:r w:rsidRPr="00982031">
        <w:rPr>
          <w:rFonts w:eastAsiaTheme="minorHAnsi" w:cs="Verdana"/>
          <w:sz w:val="20"/>
          <w:szCs w:val="20"/>
          <w:lang w:eastAsia="en-US"/>
        </w:rPr>
        <w:t xml:space="preserve"> </w:t>
      </w:r>
      <w:r>
        <w:rPr>
          <w:rFonts w:eastAsiaTheme="minorHAnsi" w:cs="Verdana"/>
          <w:sz w:val="20"/>
          <w:szCs w:val="20"/>
          <w:lang w:eastAsia="en-US"/>
        </w:rPr>
        <w:t xml:space="preserve">przekazać Zamawiającemu </w:t>
      </w:r>
      <w:r w:rsidRPr="00982031">
        <w:rPr>
          <w:rFonts w:eastAsiaTheme="minorHAnsi" w:cs="Verdana"/>
          <w:sz w:val="20"/>
          <w:szCs w:val="20"/>
          <w:lang w:eastAsia="en-US"/>
        </w:rPr>
        <w:t>odrębn</w:t>
      </w:r>
      <w:r>
        <w:rPr>
          <w:rFonts w:eastAsiaTheme="minorHAnsi" w:cs="Verdana"/>
          <w:sz w:val="20"/>
          <w:szCs w:val="20"/>
          <w:lang w:eastAsia="en-US"/>
        </w:rPr>
        <w:t>e</w:t>
      </w:r>
      <w:r w:rsidRPr="00982031">
        <w:rPr>
          <w:rFonts w:eastAsiaTheme="minorHAnsi" w:cs="Verdana"/>
          <w:sz w:val="20"/>
          <w:szCs w:val="20"/>
          <w:lang w:eastAsia="en-US"/>
        </w:rPr>
        <w:t xml:space="preserve"> gwarancj</w:t>
      </w:r>
      <w:r>
        <w:rPr>
          <w:rFonts w:eastAsiaTheme="minorHAnsi" w:cs="Verdana"/>
          <w:sz w:val="20"/>
          <w:szCs w:val="20"/>
          <w:lang w:eastAsia="en-US"/>
        </w:rPr>
        <w:t>e</w:t>
      </w:r>
      <w:r w:rsidRPr="00982031">
        <w:rPr>
          <w:rFonts w:eastAsiaTheme="minorHAnsi" w:cs="Verdana"/>
          <w:sz w:val="20"/>
          <w:szCs w:val="20"/>
          <w:lang w:eastAsia="en-US"/>
        </w:rPr>
        <w:t xml:space="preserve"> od producenta</w:t>
      </w:r>
      <w:r>
        <w:rPr>
          <w:rFonts w:eastAsiaTheme="minorHAnsi" w:cs="Verdana"/>
          <w:sz w:val="20"/>
          <w:szCs w:val="20"/>
          <w:lang w:eastAsia="en-US"/>
        </w:rPr>
        <w:t xml:space="preserve"> tych urządzeń lub części</w:t>
      </w:r>
      <w:r w:rsidR="00C204B5" w:rsidRPr="00C204B5">
        <w:rPr>
          <w:sz w:val="20"/>
          <w:szCs w:val="20"/>
        </w:rPr>
        <w:t>.</w:t>
      </w:r>
    </w:p>
    <w:p w14:paraId="4FA7FD93" w14:textId="438D7781" w:rsidR="007F7116" w:rsidRPr="00E90CBE" w:rsidRDefault="007F7116" w:rsidP="000B3CBF">
      <w:pPr>
        <w:numPr>
          <w:ilvl w:val="0"/>
          <w:numId w:val="47"/>
        </w:numPr>
        <w:shd w:val="clear" w:color="auto" w:fill="FFFFFF"/>
        <w:tabs>
          <w:tab w:val="left" w:pos="426"/>
        </w:tabs>
        <w:spacing w:after="120" w:line="276" w:lineRule="auto"/>
        <w:ind w:left="426" w:hanging="426"/>
        <w:jc w:val="both"/>
        <w:rPr>
          <w:sz w:val="20"/>
          <w:szCs w:val="20"/>
        </w:rPr>
      </w:pPr>
      <w:r w:rsidRPr="00982031">
        <w:rPr>
          <w:rFonts w:eastAsiaTheme="minorHAnsi" w:cs="Verdana"/>
          <w:sz w:val="20"/>
          <w:szCs w:val="20"/>
          <w:lang w:eastAsia="en-US"/>
        </w:rPr>
        <w:t>Zamawiającemu przysługuje, niezależnie od uprawnień wynikających z gwarancji jakości, rękojmia za wady według zasad określonych w kodeksie cywilnym</w:t>
      </w:r>
      <w:r>
        <w:rPr>
          <w:rFonts w:cs="Courier New"/>
          <w:sz w:val="20"/>
          <w:szCs w:val="20"/>
        </w:rPr>
        <w:t xml:space="preserve">. </w:t>
      </w:r>
    </w:p>
    <w:p w14:paraId="4A301CDA" w14:textId="1D99A014" w:rsidR="00C204B5" w:rsidRDefault="00C204B5" w:rsidP="000B3CBF">
      <w:pPr>
        <w:numPr>
          <w:ilvl w:val="0"/>
          <w:numId w:val="47"/>
        </w:numPr>
        <w:shd w:val="clear" w:color="auto" w:fill="FFFFFF"/>
        <w:tabs>
          <w:tab w:val="left" w:pos="426"/>
        </w:tabs>
        <w:spacing w:after="120" w:line="276" w:lineRule="auto"/>
        <w:ind w:left="426" w:hanging="426"/>
        <w:jc w:val="both"/>
        <w:rPr>
          <w:sz w:val="20"/>
          <w:szCs w:val="20"/>
        </w:rPr>
      </w:pPr>
      <w:r w:rsidRPr="001B1EBF">
        <w:rPr>
          <w:sz w:val="20"/>
          <w:szCs w:val="20"/>
        </w:rPr>
        <w:t xml:space="preserve">Bieg okresu gwarancji i rękojmi rozpoczyna się w dniu następnym licząc od daty odbioru </w:t>
      </w:r>
      <w:r w:rsidR="007F7116">
        <w:rPr>
          <w:sz w:val="20"/>
          <w:szCs w:val="20"/>
        </w:rPr>
        <w:t>końcowego przedmiotu Umowy</w:t>
      </w:r>
      <w:r w:rsidRPr="0078118C">
        <w:rPr>
          <w:sz w:val="20"/>
          <w:szCs w:val="20"/>
        </w:rPr>
        <w:t>, a w przypadku stwierdzenia wad podczas odbioru, z dniem potwierdzenia przez Zamawiającego usunięcia tych wad</w:t>
      </w:r>
      <w:r w:rsidRPr="001B1EBF">
        <w:rPr>
          <w:sz w:val="20"/>
          <w:szCs w:val="20"/>
        </w:rPr>
        <w:t xml:space="preserve">. </w:t>
      </w:r>
    </w:p>
    <w:p w14:paraId="03E8BBAB" w14:textId="3E7CED3B" w:rsidR="007F7116" w:rsidRPr="00C204B5" w:rsidRDefault="007F7116">
      <w:pPr>
        <w:numPr>
          <w:ilvl w:val="0"/>
          <w:numId w:val="47"/>
        </w:numPr>
        <w:shd w:val="clear" w:color="auto" w:fill="FFFFFF"/>
        <w:tabs>
          <w:tab w:val="left" w:pos="426"/>
        </w:tabs>
        <w:spacing w:after="120" w:line="276" w:lineRule="auto"/>
        <w:ind w:left="426" w:hanging="426"/>
        <w:jc w:val="both"/>
        <w:rPr>
          <w:sz w:val="20"/>
          <w:szCs w:val="20"/>
        </w:rPr>
      </w:pPr>
      <w:r w:rsidRPr="00B50A77">
        <w:rPr>
          <w:bCs/>
          <w:sz w:val="20"/>
          <w:szCs w:val="20"/>
        </w:rPr>
        <w:t>W przypadku konieczności dokon</w:t>
      </w:r>
      <w:r w:rsidRPr="000A47CA">
        <w:rPr>
          <w:bCs/>
          <w:sz w:val="20"/>
          <w:szCs w:val="20"/>
        </w:rPr>
        <w:t xml:space="preserve">ania w okresie rękojmi i gwarancji wymiany określonych części przedmiotu bądź też wykonania </w:t>
      </w:r>
      <w:r>
        <w:rPr>
          <w:bCs/>
          <w:sz w:val="20"/>
          <w:szCs w:val="20"/>
        </w:rPr>
        <w:t>prac</w:t>
      </w:r>
      <w:r w:rsidRPr="000A47CA">
        <w:rPr>
          <w:bCs/>
          <w:sz w:val="20"/>
          <w:szCs w:val="20"/>
        </w:rPr>
        <w:t xml:space="preserve"> naprawczych</w:t>
      </w:r>
      <w:r>
        <w:rPr>
          <w:bCs/>
          <w:sz w:val="20"/>
          <w:szCs w:val="20"/>
        </w:rPr>
        <w:t>,</w:t>
      </w:r>
      <w:r w:rsidRPr="000A47CA">
        <w:rPr>
          <w:bCs/>
          <w:sz w:val="20"/>
          <w:szCs w:val="20"/>
        </w:rPr>
        <w:t xml:space="preserve"> okres </w:t>
      </w:r>
      <w:r>
        <w:rPr>
          <w:bCs/>
          <w:sz w:val="20"/>
          <w:szCs w:val="20"/>
        </w:rPr>
        <w:t xml:space="preserve">gwarancji i </w:t>
      </w:r>
      <w:r w:rsidRPr="000A47CA">
        <w:rPr>
          <w:bCs/>
          <w:sz w:val="20"/>
          <w:szCs w:val="20"/>
        </w:rPr>
        <w:t xml:space="preserve">rękojmi </w:t>
      </w:r>
      <w:r w:rsidRPr="000A47CA">
        <w:rPr>
          <w:sz w:val="20"/>
          <w:szCs w:val="20"/>
        </w:rPr>
        <w:t xml:space="preserve">na elementy podlegające wymianie lub naprawie </w:t>
      </w:r>
      <w:r w:rsidRPr="000A47CA">
        <w:rPr>
          <w:bCs/>
          <w:sz w:val="20"/>
          <w:szCs w:val="20"/>
        </w:rPr>
        <w:t xml:space="preserve">rozpoczyna </w:t>
      </w:r>
      <w:r>
        <w:rPr>
          <w:bCs/>
          <w:sz w:val="20"/>
          <w:szCs w:val="20"/>
        </w:rPr>
        <w:t xml:space="preserve">się od nowa </w:t>
      </w:r>
      <w:r w:rsidRPr="000A47CA">
        <w:rPr>
          <w:bCs/>
          <w:sz w:val="20"/>
          <w:szCs w:val="20"/>
        </w:rPr>
        <w:t xml:space="preserve">wraz z dniem dokonania wymiany bądź odebrania przez Zamawiającego </w:t>
      </w:r>
      <w:r w:rsidR="008F2395">
        <w:rPr>
          <w:bCs/>
          <w:sz w:val="20"/>
          <w:szCs w:val="20"/>
        </w:rPr>
        <w:t>prac</w:t>
      </w:r>
      <w:r w:rsidRPr="000A47CA">
        <w:rPr>
          <w:bCs/>
          <w:sz w:val="20"/>
          <w:szCs w:val="20"/>
        </w:rPr>
        <w:t xml:space="preserve"> naprawczych</w:t>
      </w:r>
      <w:r w:rsidR="008F2395">
        <w:rPr>
          <w:bCs/>
          <w:sz w:val="20"/>
          <w:szCs w:val="20"/>
        </w:rPr>
        <w:t>.</w:t>
      </w:r>
    </w:p>
    <w:p w14:paraId="32CFBA2D" w14:textId="252E58D8" w:rsidR="00C204B5" w:rsidRDefault="00C204B5" w:rsidP="000B3CBF">
      <w:pPr>
        <w:numPr>
          <w:ilvl w:val="0"/>
          <w:numId w:val="47"/>
        </w:numPr>
        <w:shd w:val="clear" w:color="auto" w:fill="FFFFFF"/>
        <w:tabs>
          <w:tab w:val="left" w:pos="426"/>
        </w:tabs>
        <w:spacing w:after="120" w:line="276" w:lineRule="auto"/>
        <w:ind w:left="426" w:hanging="426"/>
        <w:jc w:val="both"/>
        <w:rPr>
          <w:sz w:val="20"/>
          <w:szCs w:val="20"/>
        </w:rPr>
      </w:pPr>
      <w:r w:rsidRPr="00C204B5">
        <w:rPr>
          <w:sz w:val="20"/>
          <w:szCs w:val="20"/>
        </w:rPr>
        <w:t>W okresie gwarancji i rękojmi Wykonawca będzie odpowiedzialny za usunięcie na swój koszt wszelkich wad/usterek w przedmiocie Umowy, na pisemny wniosek Zamawiającego. Z tytułu usunięcia wad/usterek Wykonawcy nie przysługuje wynagrodzenie.</w:t>
      </w:r>
    </w:p>
    <w:p w14:paraId="4B1E79D8" w14:textId="49A9312C" w:rsidR="007F7116" w:rsidRPr="007F7116" w:rsidRDefault="007F7116" w:rsidP="00210792">
      <w:pPr>
        <w:numPr>
          <w:ilvl w:val="0"/>
          <w:numId w:val="47"/>
        </w:numPr>
        <w:shd w:val="clear" w:color="auto" w:fill="FFFFFF"/>
        <w:tabs>
          <w:tab w:val="left" w:pos="426"/>
        </w:tabs>
        <w:spacing w:after="120" w:line="276" w:lineRule="auto"/>
        <w:ind w:left="426" w:hanging="426"/>
        <w:jc w:val="both"/>
        <w:rPr>
          <w:sz w:val="20"/>
          <w:szCs w:val="20"/>
        </w:rPr>
      </w:pPr>
      <w:r w:rsidRPr="00920438">
        <w:rPr>
          <w:sz w:val="20"/>
          <w:szCs w:val="20"/>
        </w:rPr>
        <w:t>Przez wadę uznaje się</w:t>
      </w:r>
      <w:r>
        <w:rPr>
          <w:sz w:val="20"/>
          <w:szCs w:val="20"/>
        </w:rPr>
        <w:t>:</w:t>
      </w:r>
    </w:p>
    <w:p w14:paraId="7B816A17" w14:textId="77777777" w:rsidR="007F7116" w:rsidRPr="00982031" w:rsidRDefault="007F7116" w:rsidP="007F7116">
      <w:pPr>
        <w:pStyle w:val="Default"/>
        <w:numPr>
          <w:ilvl w:val="0"/>
          <w:numId w:val="67"/>
        </w:numPr>
        <w:spacing w:after="120" w:line="276" w:lineRule="auto"/>
        <w:ind w:left="851" w:hanging="425"/>
        <w:jc w:val="both"/>
        <w:rPr>
          <w:color w:val="000000" w:themeColor="text1"/>
          <w:sz w:val="20"/>
          <w:szCs w:val="20"/>
        </w:rPr>
      </w:pPr>
      <w:r w:rsidRPr="00982031">
        <w:rPr>
          <w:color w:val="000000" w:themeColor="text1"/>
          <w:sz w:val="20"/>
          <w:szCs w:val="20"/>
        </w:rPr>
        <w:t xml:space="preserve">niezdatność urządzenia do użytku ze względu na brak cech umożliwiających jego bezpieczną eksploatację lub ograniczenie możliwości bezpiecznej eksploatacji, </w:t>
      </w:r>
    </w:p>
    <w:p w14:paraId="2ECFF54F" w14:textId="77777777" w:rsidR="007F7116" w:rsidRPr="00982031" w:rsidRDefault="007F7116" w:rsidP="007F7116">
      <w:pPr>
        <w:pStyle w:val="Default"/>
        <w:numPr>
          <w:ilvl w:val="0"/>
          <w:numId w:val="67"/>
        </w:numPr>
        <w:spacing w:after="120" w:line="276" w:lineRule="auto"/>
        <w:ind w:left="851" w:hanging="425"/>
        <w:jc w:val="both"/>
        <w:rPr>
          <w:color w:val="000000" w:themeColor="text1"/>
          <w:sz w:val="20"/>
          <w:szCs w:val="20"/>
        </w:rPr>
      </w:pPr>
      <w:r w:rsidRPr="00982031">
        <w:rPr>
          <w:color w:val="000000" w:themeColor="text1"/>
          <w:sz w:val="20"/>
          <w:szCs w:val="20"/>
        </w:rPr>
        <w:lastRenderedPageBreak/>
        <w:t xml:space="preserve">jawną lub ukrytą właściwość tkwiącą w wykonanej usłudze (stanowiącej przedmiot Umowy) powodującą brak możliwości używania lub korzystania z urządzenia zgodnie z ich przeznaczeniem, </w:t>
      </w:r>
    </w:p>
    <w:p w14:paraId="7B02A266" w14:textId="77777777" w:rsidR="007F7116" w:rsidRPr="00982031" w:rsidRDefault="007F7116" w:rsidP="007F7116">
      <w:pPr>
        <w:pStyle w:val="Default"/>
        <w:numPr>
          <w:ilvl w:val="0"/>
          <w:numId w:val="67"/>
        </w:numPr>
        <w:spacing w:after="120" w:line="276" w:lineRule="auto"/>
        <w:ind w:left="851" w:hanging="425"/>
        <w:jc w:val="both"/>
        <w:rPr>
          <w:color w:val="000000" w:themeColor="text1"/>
          <w:sz w:val="20"/>
          <w:szCs w:val="20"/>
        </w:rPr>
      </w:pPr>
      <w:r w:rsidRPr="00982031">
        <w:rPr>
          <w:color w:val="000000" w:themeColor="text1"/>
          <w:sz w:val="20"/>
          <w:szCs w:val="20"/>
        </w:rPr>
        <w:t xml:space="preserve">niezgodność wykonania przedmiotu Umowy z obowiązującymi przepisami prawa, zasadami wiedzy technicznej oraz zobowiązaniami Wykonawcy zawartymi w Umowie, </w:t>
      </w:r>
    </w:p>
    <w:p w14:paraId="2F1D26EE" w14:textId="77777777" w:rsidR="007F7116" w:rsidRPr="00982031" w:rsidRDefault="007F7116" w:rsidP="007F7116">
      <w:pPr>
        <w:pStyle w:val="Default"/>
        <w:numPr>
          <w:ilvl w:val="0"/>
          <w:numId w:val="67"/>
        </w:numPr>
        <w:spacing w:after="120" w:line="276" w:lineRule="auto"/>
        <w:ind w:left="851" w:hanging="425"/>
        <w:jc w:val="both"/>
        <w:rPr>
          <w:color w:val="000000" w:themeColor="text1"/>
          <w:sz w:val="20"/>
          <w:szCs w:val="20"/>
        </w:rPr>
      </w:pPr>
      <w:r w:rsidRPr="00982031">
        <w:rPr>
          <w:color w:val="000000" w:themeColor="text1"/>
          <w:sz w:val="20"/>
          <w:szCs w:val="20"/>
        </w:rPr>
        <w:t xml:space="preserve">obniżenie stopnia użyteczności urządzeń Zamawiającego objętych przedmiotem Umowy, </w:t>
      </w:r>
    </w:p>
    <w:p w14:paraId="0C6B4651" w14:textId="77777777" w:rsidR="007F7116" w:rsidRPr="00982031" w:rsidRDefault="007F7116" w:rsidP="007F7116">
      <w:pPr>
        <w:pStyle w:val="Default"/>
        <w:numPr>
          <w:ilvl w:val="0"/>
          <w:numId w:val="67"/>
        </w:numPr>
        <w:spacing w:after="120" w:line="276" w:lineRule="auto"/>
        <w:ind w:left="851" w:hanging="425"/>
        <w:jc w:val="both"/>
        <w:rPr>
          <w:color w:val="000000" w:themeColor="text1"/>
          <w:sz w:val="20"/>
          <w:szCs w:val="20"/>
        </w:rPr>
      </w:pPr>
      <w:r w:rsidRPr="00982031">
        <w:rPr>
          <w:color w:val="000000" w:themeColor="text1"/>
          <w:sz w:val="20"/>
          <w:szCs w:val="20"/>
        </w:rPr>
        <w:t xml:space="preserve">obniżenie jakości, trwałości lub inne uszkodzenie w urządzeniach Zamawiającego objętych przedmiotem Umowy, </w:t>
      </w:r>
    </w:p>
    <w:p w14:paraId="0A753A57" w14:textId="77777777" w:rsidR="007F7116" w:rsidRDefault="007F7116" w:rsidP="007F7116">
      <w:pPr>
        <w:pStyle w:val="Default"/>
        <w:numPr>
          <w:ilvl w:val="0"/>
          <w:numId w:val="67"/>
        </w:numPr>
        <w:spacing w:after="120" w:line="276" w:lineRule="auto"/>
        <w:ind w:left="851" w:hanging="425"/>
        <w:jc w:val="both"/>
        <w:rPr>
          <w:color w:val="000000" w:themeColor="text1"/>
          <w:sz w:val="20"/>
          <w:szCs w:val="20"/>
        </w:rPr>
      </w:pPr>
      <w:r w:rsidRPr="00982031">
        <w:rPr>
          <w:color w:val="000000" w:themeColor="text1"/>
          <w:sz w:val="20"/>
          <w:szCs w:val="20"/>
        </w:rPr>
        <w:t xml:space="preserve">sytuację w której element użyty przy realizacji usługi nie stanowi własności Wykonawcy, </w:t>
      </w:r>
    </w:p>
    <w:p w14:paraId="5359C956" w14:textId="74C0B21F" w:rsidR="007F7116" w:rsidRPr="00210792" w:rsidRDefault="007F7116" w:rsidP="00210792">
      <w:pPr>
        <w:pStyle w:val="Default"/>
        <w:numPr>
          <w:ilvl w:val="0"/>
          <w:numId w:val="67"/>
        </w:numPr>
        <w:spacing w:after="120" w:line="276" w:lineRule="auto"/>
        <w:ind w:left="851" w:hanging="425"/>
        <w:jc w:val="both"/>
        <w:rPr>
          <w:color w:val="000000" w:themeColor="text1"/>
          <w:sz w:val="20"/>
          <w:szCs w:val="20"/>
        </w:rPr>
      </w:pPr>
      <w:r w:rsidRPr="00A53867">
        <w:rPr>
          <w:color w:val="000000" w:themeColor="text1"/>
          <w:sz w:val="20"/>
          <w:szCs w:val="20"/>
        </w:rPr>
        <w:t>sytuację w której przedmiot Umowy jest obciążony prawem lub prawami osób trzecich</w:t>
      </w:r>
      <w:r>
        <w:rPr>
          <w:color w:val="000000" w:themeColor="text1"/>
          <w:sz w:val="20"/>
          <w:szCs w:val="20"/>
        </w:rPr>
        <w:t>.</w:t>
      </w:r>
    </w:p>
    <w:p w14:paraId="66262829" w14:textId="4FE1CAD9" w:rsidR="00C204B5" w:rsidRPr="00C204B5" w:rsidRDefault="00C204B5">
      <w:pPr>
        <w:numPr>
          <w:ilvl w:val="0"/>
          <w:numId w:val="47"/>
        </w:numPr>
        <w:shd w:val="clear" w:color="auto" w:fill="FFFFFF"/>
        <w:tabs>
          <w:tab w:val="left" w:pos="426"/>
        </w:tabs>
        <w:spacing w:after="120" w:line="276" w:lineRule="auto"/>
        <w:ind w:left="426" w:hanging="426"/>
        <w:jc w:val="both"/>
        <w:rPr>
          <w:sz w:val="20"/>
          <w:szCs w:val="20"/>
        </w:rPr>
      </w:pPr>
      <w:r w:rsidRPr="00C204B5">
        <w:rPr>
          <w:rFonts w:cs="Verdana"/>
          <w:sz w:val="20"/>
          <w:szCs w:val="20"/>
        </w:rPr>
        <w:t xml:space="preserve">Wykonawca zobowiązuje się do usunięcia/naprawy wady/usterki na własny koszt </w:t>
      </w:r>
      <w:r w:rsidRPr="00C204B5">
        <w:rPr>
          <w:rFonts w:cs="Verdana"/>
          <w:sz w:val="20"/>
          <w:szCs w:val="20"/>
        </w:rPr>
        <w:br/>
        <w:t xml:space="preserve">w terminie do </w:t>
      </w:r>
      <w:r>
        <w:rPr>
          <w:rFonts w:cs="Verdana"/>
          <w:sz w:val="20"/>
          <w:szCs w:val="20"/>
        </w:rPr>
        <w:t>5</w:t>
      </w:r>
      <w:r w:rsidRPr="0078118C">
        <w:rPr>
          <w:rFonts w:cs="Verdana"/>
          <w:sz w:val="20"/>
          <w:szCs w:val="20"/>
        </w:rPr>
        <w:t xml:space="preserve"> dni </w:t>
      </w:r>
      <w:r w:rsidR="007F7116">
        <w:rPr>
          <w:rFonts w:cs="Verdana"/>
          <w:sz w:val="20"/>
          <w:szCs w:val="20"/>
        </w:rPr>
        <w:t xml:space="preserve">od </w:t>
      </w:r>
      <w:r w:rsidR="007F7116" w:rsidRPr="00982031">
        <w:rPr>
          <w:rFonts w:eastAsiaTheme="minorHAnsi" w:cs="Verdana"/>
          <w:sz w:val="20"/>
          <w:szCs w:val="20"/>
          <w:lang w:eastAsia="en-US"/>
        </w:rPr>
        <w:t xml:space="preserve">otrzymania </w:t>
      </w:r>
      <w:r w:rsidR="007F7116">
        <w:rPr>
          <w:rFonts w:eastAsiaTheme="minorHAnsi" w:cs="Verdana"/>
          <w:sz w:val="20"/>
          <w:szCs w:val="20"/>
          <w:lang w:eastAsia="en-US"/>
        </w:rPr>
        <w:t xml:space="preserve">od Zamawiającego </w:t>
      </w:r>
      <w:r w:rsidR="007F7116" w:rsidRPr="00982031">
        <w:rPr>
          <w:rFonts w:eastAsiaTheme="minorHAnsi" w:cs="Verdana"/>
          <w:sz w:val="20"/>
          <w:szCs w:val="20"/>
          <w:lang w:eastAsia="en-US"/>
        </w:rPr>
        <w:t xml:space="preserve">zgłoszenia wystąpienia wady lub usterki lub innym </w:t>
      </w:r>
      <w:r w:rsidR="007F7116">
        <w:rPr>
          <w:rFonts w:eastAsiaTheme="minorHAnsi" w:cs="Verdana"/>
          <w:sz w:val="20"/>
          <w:szCs w:val="20"/>
          <w:lang w:eastAsia="en-US"/>
        </w:rPr>
        <w:t xml:space="preserve">terminie </w:t>
      </w:r>
      <w:r w:rsidR="007F7116" w:rsidRPr="00982031">
        <w:rPr>
          <w:rFonts w:eastAsiaTheme="minorHAnsi" w:cs="Verdana"/>
          <w:sz w:val="20"/>
          <w:szCs w:val="20"/>
          <w:lang w:eastAsia="en-US"/>
        </w:rPr>
        <w:t>uzgodnionym z Zamawiającym</w:t>
      </w:r>
      <w:r w:rsidRPr="0078118C">
        <w:rPr>
          <w:rFonts w:cs="Verdana"/>
          <w:sz w:val="20"/>
          <w:szCs w:val="20"/>
        </w:rPr>
        <w:t>.</w:t>
      </w:r>
    </w:p>
    <w:p w14:paraId="60DFA899" w14:textId="77777777" w:rsidR="00C204B5" w:rsidRPr="00C204B5" w:rsidRDefault="00C204B5">
      <w:pPr>
        <w:numPr>
          <w:ilvl w:val="0"/>
          <w:numId w:val="47"/>
        </w:numPr>
        <w:shd w:val="clear" w:color="auto" w:fill="FFFFFF"/>
        <w:tabs>
          <w:tab w:val="left" w:pos="426"/>
        </w:tabs>
        <w:spacing w:after="120" w:line="276" w:lineRule="auto"/>
        <w:ind w:left="426" w:hanging="426"/>
        <w:jc w:val="both"/>
        <w:rPr>
          <w:sz w:val="20"/>
          <w:szCs w:val="20"/>
        </w:rPr>
      </w:pPr>
      <w:r w:rsidRPr="001B1EBF">
        <w:rPr>
          <w:rFonts w:cs="Verdana"/>
          <w:sz w:val="20"/>
          <w:szCs w:val="20"/>
        </w:rPr>
        <w:t xml:space="preserve">Jeżeli Wykonawca nie usunie wad w terminie wskazanym przez Zamawiającego, </w:t>
      </w:r>
      <w:r w:rsidRPr="006B01AE">
        <w:rPr>
          <w:sz w:val="20"/>
          <w:szCs w:val="20"/>
        </w:rPr>
        <w:t>Zamawiający pisemnie wezwie Wykonawcę do usunięcia wad pod rygorem zlecenia wykona</w:t>
      </w:r>
      <w:r w:rsidRPr="00FC162A">
        <w:rPr>
          <w:sz w:val="20"/>
          <w:szCs w:val="20"/>
        </w:rPr>
        <w:t>nia zastępczego. Jeżeli Wykonawca, pomimo wezwania, nie usunie wad w wyznaczonym terminie, Zamawiający ma prawo zlecić usunięcie tych wad osobie trzeciej na koszt Wykonawcy, bez potrzeby uzyskania sądowego upoważnienia do wykonania zastępczego</w:t>
      </w:r>
      <w:r w:rsidRPr="00C204B5">
        <w:rPr>
          <w:sz w:val="20"/>
          <w:szCs w:val="20"/>
        </w:rPr>
        <w:t>.</w:t>
      </w:r>
    </w:p>
    <w:p w14:paraId="35D757A8" w14:textId="77777777" w:rsidR="007F7116" w:rsidRPr="00210792" w:rsidRDefault="007F7116" w:rsidP="000B3CBF">
      <w:pPr>
        <w:numPr>
          <w:ilvl w:val="0"/>
          <w:numId w:val="47"/>
        </w:numPr>
        <w:shd w:val="clear" w:color="auto" w:fill="FFFFFF"/>
        <w:tabs>
          <w:tab w:val="left" w:pos="426"/>
        </w:tabs>
        <w:spacing w:after="120" w:line="276" w:lineRule="auto"/>
        <w:ind w:left="426" w:hanging="426"/>
        <w:jc w:val="both"/>
      </w:pPr>
      <w:r w:rsidRPr="00FD500A">
        <w:rPr>
          <w:rFonts w:cs="Verdana"/>
          <w:sz w:val="20"/>
          <w:szCs w:val="20"/>
        </w:rPr>
        <w:t>Zamawiający może dochodzić roszczeń z tytułu gwarancji ta</w:t>
      </w:r>
      <w:r w:rsidRPr="00B702C2">
        <w:rPr>
          <w:rFonts w:cs="Verdana"/>
          <w:sz w:val="20"/>
          <w:szCs w:val="20"/>
        </w:rPr>
        <w:t>kże po terminie określonym w ust. 1, jeżeli zgłosił wadę przed up</w:t>
      </w:r>
      <w:r w:rsidRPr="00466111">
        <w:rPr>
          <w:rFonts w:cs="Verdana"/>
          <w:sz w:val="20"/>
          <w:szCs w:val="20"/>
        </w:rPr>
        <w:t>ływem tego terminu</w:t>
      </w:r>
      <w:r>
        <w:rPr>
          <w:rFonts w:cs="Verdana"/>
          <w:sz w:val="20"/>
          <w:szCs w:val="20"/>
        </w:rPr>
        <w:t>.</w:t>
      </w:r>
      <w:r w:rsidRPr="001B1EBF">
        <w:rPr>
          <w:rFonts w:cs="Verdana"/>
          <w:sz w:val="20"/>
          <w:szCs w:val="20"/>
        </w:rPr>
        <w:t xml:space="preserve"> </w:t>
      </w:r>
    </w:p>
    <w:p w14:paraId="49209C52" w14:textId="10A2ABCB" w:rsidR="008208D0" w:rsidRPr="00DF38DB" w:rsidRDefault="008F2395">
      <w:pPr>
        <w:numPr>
          <w:ilvl w:val="0"/>
          <w:numId w:val="47"/>
        </w:numPr>
        <w:shd w:val="clear" w:color="auto" w:fill="FFFFFF"/>
        <w:tabs>
          <w:tab w:val="left" w:pos="426"/>
        </w:tabs>
        <w:spacing w:after="120" w:line="276" w:lineRule="auto"/>
        <w:ind w:left="426" w:hanging="426"/>
        <w:jc w:val="both"/>
      </w:pPr>
      <w:r w:rsidRPr="00982031">
        <w:rPr>
          <w:rFonts w:eastAsiaTheme="minorHAnsi" w:cs="Verdana"/>
          <w:sz w:val="20"/>
          <w:szCs w:val="20"/>
          <w:lang w:eastAsia="en-US"/>
        </w:rPr>
        <w:t>Wszelkie koszty związane ze świadczeniem gwarancyjnym obciążają Wykonawcę i z tego tytułu nie przysługuje mu dodatkowe wynagrodzenie</w:t>
      </w:r>
      <w:r w:rsidR="00C204B5" w:rsidRPr="006B01AE">
        <w:rPr>
          <w:rFonts w:cs="Verdana"/>
          <w:sz w:val="20"/>
          <w:szCs w:val="20"/>
        </w:rPr>
        <w:t>.</w:t>
      </w:r>
    </w:p>
    <w:p w14:paraId="0319DC98" w14:textId="2A1EC7A0" w:rsidR="008208D0" w:rsidRPr="00DF38DB" w:rsidRDefault="00AD5E04">
      <w:pPr>
        <w:pStyle w:val="Style5"/>
        <w:widowControl/>
        <w:tabs>
          <w:tab w:val="left" w:pos="835"/>
        </w:tabs>
        <w:spacing w:after="120" w:line="276" w:lineRule="auto"/>
        <w:jc w:val="center"/>
        <w:rPr>
          <w:b/>
          <w:bCs/>
          <w:color w:val="000000"/>
          <w:sz w:val="20"/>
          <w:szCs w:val="20"/>
        </w:rPr>
      </w:pPr>
      <w:r w:rsidRPr="00DF38DB">
        <w:rPr>
          <w:b/>
          <w:bCs/>
          <w:color w:val="000000"/>
          <w:sz w:val="20"/>
          <w:szCs w:val="20"/>
        </w:rPr>
        <w:t xml:space="preserve">§ </w:t>
      </w:r>
      <w:r w:rsidR="0022635A">
        <w:rPr>
          <w:b/>
          <w:bCs/>
          <w:color w:val="000000"/>
          <w:sz w:val="20"/>
          <w:szCs w:val="20"/>
        </w:rPr>
        <w:t>8</w:t>
      </w:r>
      <w:r w:rsidRPr="00DF38DB">
        <w:rPr>
          <w:b/>
          <w:bCs/>
          <w:color w:val="000000"/>
          <w:sz w:val="20"/>
          <w:szCs w:val="20"/>
        </w:rPr>
        <w:br/>
        <w:t xml:space="preserve">Ubezpieczenie </w:t>
      </w:r>
    </w:p>
    <w:p w14:paraId="31AD01EC" w14:textId="16D8314A" w:rsidR="007539B5" w:rsidRPr="000A47CA" w:rsidRDefault="007539B5">
      <w:pPr>
        <w:pStyle w:val="Akapitzlist"/>
        <w:numPr>
          <w:ilvl w:val="0"/>
          <w:numId w:val="49"/>
        </w:numPr>
        <w:suppressAutoHyphens/>
        <w:spacing w:after="120" w:line="276" w:lineRule="auto"/>
        <w:jc w:val="both"/>
        <w:rPr>
          <w:rFonts w:ascii="Verdana" w:hAnsi="Verdana"/>
          <w:bCs/>
          <w:sz w:val="20"/>
          <w:szCs w:val="20"/>
        </w:rPr>
      </w:pPr>
      <w:r>
        <w:rPr>
          <w:rFonts w:ascii="Verdana" w:hAnsi="Verdana"/>
          <w:bCs/>
          <w:sz w:val="20"/>
          <w:szCs w:val="20"/>
        </w:rPr>
        <w:t xml:space="preserve">Wykonawca </w:t>
      </w:r>
      <w:r w:rsidRPr="00B50A77">
        <w:rPr>
          <w:rFonts w:ascii="Verdana" w:hAnsi="Verdana"/>
          <w:bCs/>
          <w:sz w:val="20"/>
          <w:szCs w:val="20"/>
        </w:rPr>
        <w:t xml:space="preserve">zobowiązany </w:t>
      </w:r>
      <w:r>
        <w:rPr>
          <w:rFonts w:ascii="Verdana" w:hAnsi="Verdana"/>
          <w:bCs/>
          <w:sz w:val="20"/>
          <w:szCs w:val="20"/>
        </w:rPr>
        <w:t xml:space="preserve">jest </w:t>
      </w:r>
      <w:r w:rsidRPr="00B50A77">
        <w:rPr>
          <w:rFonts w:ascii="Verdana" w:hAnsi="Verdana"/>
          <w:bCs/>
          <w:sz w:val="20"/>
          <w:szCs w:val="20"/>
        </w:rPr>
        <w:t xml:space="preserve">do zawarcia na własny koszt odpowiednich umów ubezpieczenia </w:t>
      </w:r>
      <w:r w:rsidRPr="000A47CA">
        <w:rPr>
          <w:rFonts w:ascii="Verdana" w:hAnsi="Verdana"/>
          <w:bCs/>
          <w:sz w:val="20"/>
          <w:szCs w:val="20"/>
        </w:rPr>
        <w:t>odpowiedzialności cywilnej na czas realizacji przedmiotu Umowy</w:t>
      </w:r>
      <w:r>
        <w:rPr>
          <w:rFonts w:ascii="Verdana" w:hAnsi="Verdana"/>
          <w:bCs/>
          <w:sz w:val="20"/>
          <w:szCs w:val="20"/>
        </w:rPr>
        <w:t xml:space="preserve">, na kwotę </w:t>
      </w:r>
      <w:r w:rsidRPr="003E46D9">
        <w:rPr>
          <w:rFonts w:ascii="Verdana" w:hAnsi="Verdana"/>
          <w:bCs/>
          <w:sz w:val="20"/>
          <w:szCs w:val="20"/>
        </w:rPr>
        <w:t xml:space="preserve">nie mniej niż wysokość wynagrodzenia określona w § </w:t>
      </w:r>
      <w:r>
        <w:rPr>
          <w:rFonts w:ascii="Verdana" w:hAnsi="Verdana"/>
          <w:bCs/>
          <w:sz w:val="20"/>
          <w:szCs w:val="20"/>
        </w:rPr>
        <w:t>4</w:t>
      </w:r>
      <w:r w:rsidRPr="003E46D9">
        <w:rPr>
          <w:rFonts w:ascii="Verdana" w:hAnsi="Verdana"/>
          <w:bCs/>
          <w:sz w:val="20"/>
          <w:szCs w:val="20"/>
        </w:rPr>
        <w:t xml:space="preserve"> ust. 1, na jedno zdarzenie, niezależnie od ilości zdarzeń</w:t>
      </w:r>
      <w:r w:rsidRPr="000A47CA">
        <w:rPr>
          <w:rFonts w:ascii="Verdana" w:hAnsi="Verdana"/>
          <w:bCs/>
          <w:sz w:val="20"/>
          <w:szCs w:val="20"/>
        </w:rPr>
        <w:t>.</w:t>
      </w:r>
    </w:p>
    <w:p w14:paraId="5522C007" w14:textId="77777777" w:rsidR="007539B5" w:rsidRDefault="007539B5">
      <w:pPr>
        <w:pStyle w:val="Bezodstpw"/>
        <w:numPr>
          <w:ilvl w:val="0"/>
          <w:numId w:val="49"/>
        </w:numPr>
        <w:spacing w:after="120" w:line="276" w:lineRule="auto"/>
        <w:jc w:val="both"/>
        <w:rPr>
          <w:rFonts w:ascii="Verdana" w:hAnsi="Verdana"/>
          <w:sz w:val="20"/>
        </w:rPr>
      </w:pPr>
      <w:r w:rsidRPr="002C6CFF">
        <w:rPr>
          <w:rFonts w:ascii="Verdana" w:hAnsi="Verdana"/>
          <w:bCs/>
          <w:sz w:val="20"/>
        </w:rPr>
        <w:t xml:space="preserve">W terminie </w:t>
      </w:r>
      <w:r>
        <w:rPr>
          <w:rFonts w:ascii="Verdana" w:hAnsi="Verdana"/>
          <w:bCs/>
          <w:sz w:val="20"/>
        </w:rPr>
        <w:t>14</w:t>
      </w:r>
      <w:r w:rsidRPr="002C6CFF">
        <w:rPr>
          <w:rFonts w:ascii="Verdana" w:hAnsi="Verdana"/>
          <w:bCs/>
          <w:sz w:val="20"/>
        </w:rPr>
        <w:t xml:space="preserve"> dni </w:t>
      </w:r>
      <w:r>
        <w:rPr>
          <w:rFonts w:ascii="Verdana" w:hAnsi="Verdana"/>
          <w:bCs/>
          <w:sz w:val="20"/>
        </w:rPr>
        <w:t xml:space="preserve">kalendarzowych </w:t>
      </w:r>
      <w:r w:rsidRPr="002C6CFF">
        <w:rPr>
          <w:rFonts w:ascii="Verdana" w:hAnsi="Verdana"/>
          <w:bCs/>
          <w:sz w:val="20"/>
        </w:rPr>
        <w:t xml:space="preserve">od dnia podpisania umowy Wykonawca przedłoży </w:t>
      </w:r>
      <w:r w:rsidRPr="008061BE">
        <w:rPr>
          <w:rFonts w:ascii="Verdana" w:hAnsi="Verdana"/>
          <w:bCs/>
          <w:sz w:val="20"/>
        </w:rPr>
        <w:t>kopię opłaconej polisy (lub innego dokumentu) ubezpieczenia</w:t>
      </w:r>
      <w:r w:rsidRPr="002C6CFF">
        <w:rPr>
          <w:rFonts w:ascii="Verdana" w:hAnsi="Verdana"/>
          <w:bCs/>
          <w:sz w:val="20"/>
        </w:rPr>
        <w:t xml:space="preserve"> (poświadczoną za zgodność z oryginałem przez notariusza, </w:t>
      </w:r>
      <w:r>
        <w:rPr>
          <w:rFonts w:ascii="Verdana" w:hAnsi="Verdana"/>
          <w:bCs/>
          <w:sz w:val="20"/>
        </w:rPr>
        <w:t>lub przedstawi Zamawiającemu do wglądu oryginał polisy</w:t>
      </w:r>
      <w:r w:rsidRPr="002C6CFF">
        <w:rPr>
          <w:rFonts w:ascii="Verdana" w:hAnsi="Verdana"/>
          <w:bCs/>
          <w:sz w:val="20"/>
        </w:rPr>
        <w:t>) potwierdzającą, że Wykonawca jest ubezpieczony od odpowiedzialności cywilnej w zakresie prowadzonej działalności, w</w:t>
      </w:r>
      <w:r>
        <w:rPr>
          <w:rFonts w:ascii="Verdana" w:hAnsi="Verdana"/>
          <w:bCs/>
          <w:sz w:val="20"/>
        </w:rPr>
        <w:t> </w:t>
      </w:r>
      <w:r w:rsidRPr="002C6CFF">
        <w:rPr>
          <w:rFonts w:ascii="Verdana" w:hAnsi="Verdana"/>
          <w:bCs/>
          <w:sz w:val="20"/>
        </w:rPr>
        <w:t>tym działalności zgodnej z przedmiotem zamówienia na wartość, o której mowa w</w:t>
      </w:r>
      <w:r>
        <w:rPr>
          <w:rFonts w:ascii="Verdana" w:hAnsi="Verdana"/>
          <w:bCs/>
          <w:sz w:val="20"/>
        </w:rPr>
        <w:t> </w:t>
      </w:r>
      <w:r w:rsidRPr="002C6CFF">
        <w:rPr>
          <w:rFonts w:ascii="Verdana" w:hAnsi="Verdana"/>
          <w:bCs/>
          <w:sz w:val="20"/>
        </w:rPr>
        <w:t>ust. 1</w:t>
      </w:r>
      <w:r w:rsidRPr="001134DC">
        <w:rPr>
          <w:rFonts w:ascii="Verdana" w:hAnsi="Verdana"/>
          <w:sz w:val="20"/>
        </w:rPr>
        <w:t>.</w:t>
      </w:r>
    </w:p>
    <w:p w14:paraId="312DB658" w14:textId="3287D034" w:rsidR="007539B5" w:rsidRDefault="007539B5">
      <w:pPr>
        <w:pStyle w:val="Bezodstpw"/>
        <w:numPr>
          <w:ilvl w:val="0"/>
          <w:numId w:val="49"/>
        </w:numPr>
        <w:spacing w:after="120" w:line="276" w:lineRule="auto"/>
        <w:jc w:val="both"/>
        <w:rPr>
          <w:rFonts w:ascii="Verdana" w:hAnsi="Verdana"/>
          <w:sz w:val="20"/>
        </w:rPr>
      </w:pPr>
      <w:r w:rsidRPr="002C6CFF">
        <w:rPr>
          <w:rFonts w:ascii="Verdana" w:hAnsi="Verdana"/>
          <w:bCs/>
          <w:sz w:val="20"/>
        </w:rPr>
        <w:t>Wykonawca zobowiązuje się do utrzymania ciągłości zawartej umowy ubezpieczenia w</w:t>
      </w:r>
      <w:r>
        <w:rPr>
          <w:rFonts w:ascii="Verdana" w:hAnsi="Verdana"/>
          <w:bCs/>
          <w:sz w:val="20"/>
        </w:rPr>
        <w:t> </w:t>
      </w:r>
      <w:r w:rsidRPr="002C6CFF">
        <w:rPr>
          <w:rFonts w:ascii="Verdana" w:hAnsi="Verdana"/>
          <w:bCs/>
          <w:sz w:val="20"/>
        </w:rPr>
        <w:t>całym okresie wykonywania Umowy</w:t>
      </w:r>
      <w:r>
        <w:rPr>
          <w:rFonts w:ascii="Verdana" w:hAnsi="Verdana"/>
          <w:bCs/>
          <w:sz w:val="20"/>
        </w:rPr>
        <w:t>.</w:t>
      </w:r>
      <w:r w:rsidRPr="00600534">
        <w:rPr>
          <w:rFonts w:ascii="Verdana" w:hAnsi="Verdana"/>
          <w:sz w:val="20"/>
        </w:rPr>
        <w:t xml:space="preserve"> </w:t>
      </w:r>
    </w:p>
    <w:p w14:paraId="260CF8B0" w14:textId="4BA53F6C" w:rsidR="002B6C78" w:rsidRPr="00210792" w:rsidRDefault="007539B5" w:rsidP="00210792">
      <w:pPr>
        <w:pStyle w:val="warunki2"/>
        <w:numPr>
          <w:ilvl w:val="0"/>
          <w:numId w:val="49"/>
        </w:numPr>
        <w:spacing w:after="120" w:line="276" w:lineRule="auto"/>
        <w:rPr>
          <w:b/>
          <w:bCs/>
          <w:color w:val="000000"/>
          <w:sz w:val="20"/>
        </w:rPr>
      </w:pPr>
      <w:r w:rsidRPr="004257CA">
        <w:rPr>
          <w:rFonts w:ascii="Verdana" w:hAnsi="Verdana"/>
          <w:sz w:val="20"/>
          <w:lang w:val="pl-PL"/>
        </w:rPr>
        <w:t xml:space="preserve">Wykonawca w okresie wykonywania przedmiotu </w:t>
      </w:r>
      <w:r>
        <w:rPr>
          <w:rFonts w:ascii="Verdana" w:hAnsi="Verdana"/>
          <w:sz w:val="20"/>
          <w:lang w:val="pl-PL"/>
        </w:rPr>
        <w:t>U</w:t>
      </w:r>
      <w:r w:rsidRPr="004257CA">
        <w:rPr>
          <w:rFonts w:ascii="Verdana" w:hAnsi="Verdana"/>
          <w:sz w:val="20"/>
          <w:lang w:val="pl-PL"/>
        </w:rPr>
        <w:t xml:space="preserve">mowy ponosi w stosunku do osób trzecich pełną odpowiedzialność za wszelkie szkody wyrządzone tym osobom podczas prowadzenia </w:t>
      </w:r>
      <w:r>
        <w:rPr>
          <w:rFonts w:ascii="Verdana" w:hAnsi="Verdana"/>
          <w:sz w:val="20"/>
          <w:lang w:val="pl-PL"/>
        </w:rPr>
        <w:t>prac</w:t>
      </w:r>
      <w:r w:rsidRPr="004257CA">
        <w:rPr>
          <w:rFonts w:ascii="Verdana" w:hAnsi="Verdana"/>
          <w:sz w:val="20"/>
          <w:lang w:val="pl-PL"/>
        </w:rPr>
        <w:t xml:space="preserve"> i w razie ich wystąpienia zobowi</w:t>
      </w:r>
      <w:r>
        <w:rPr>
          <w:rFonts w:ascii="Verdana" w:hAnsi="Verdana"/>
          <w:sz w:val="20"/>
          <w:lang w:val="pl-PL"/>
        </w:rPr>
        <w:t xml:space="preserve">ązuje się pokryć całość szkody </w:t>
      </w:r>
      <w:r w:rsidRPr="004257CA">
        <w:rPr>
          <w:rFonts w:ascii="Verdana" w:hAnsi="Verdana"/>
          <w:sz w:val="20"/>
          <w:lang w:val="pl-PL"/>
        </w:rPr>
        <w:t>z ubezpieczenia lub polisy OC od prowadzonej działalności. W przypadku wystąpienia osób trzecich z roszczeniami bezpośrednio do Zamawiającego, Wykonawca zobowiązuje się niezwłocznie zwrócić Zamawiającemu wszelkie koszty przez niego poniesione w tym kwoty zasądzone prawomocnymi wyroka</w:t>
      </w:r>
      <w:r w:rsidRPr="00A55716">
        <w:rPr>
          <w:rFonts w:ascii="Verdana" w:hAnsi="Verdana"/>
          <w:sz w:val="20"/>
          <w:lang w:val="pl-PL"/>
        </w:rPr>
        <w:t>mi łącznie z kosztami zastępstwa procesowego.</w:t>
      </w:r>
    </w:p>
    <w:p w14:paraId="4ACD0F3C" w14:textId="3183BD96" w:rsidR="008208D0" w:rsidRPr="00DF38DB" w:rsidRDefault="00AD5E04">
      <w:pPr>
        <w:pStyle w:val="Style5"/>
        <w:widowControl/>
        <w:tabs>
          <w:tab w:val="left" w:pos="835"/>
        </w:tabs>
        <w:spacing w:after="120" w:line="276" w:lineRule="auto"/>
        <w:jc w:val="center"/>
        <w:rPr>
          <w:b/>
          <w:bCs/>
          <w:color w:val="000000"/>
          <w:sz w:val="20"/>
          <w:szCs w:val="20"/>
        </w:rPr>
      </w:pPr>
      <w:r w:rsidRPr="00DF38DB">
        <w:rPr>
          <w:b/>
          <w:bCs/>
          <w:color w:val="000000"/>
          <w:sz w:val="20"/>
          <w:szCs w:val="20"/>
        </w:rPr>
        <w:lastRenderedPageBreak/>
        <w:t xml:space="preserve">§ </w:t>
      </w:r>
      <w:r w:rsidR="0022635A">
        <w:rPr>
          <w:b/>
          <w:bCs/>
          <w:color w:val="000000"/>
          <w:sz w:val="20"/>
          <w:szCs w:val="20"/>
        </w:rPr>
        <w:t>9</w:t>
      </w:r>
      <w:r w:rsidRPr="00DF38DB">
        <w:rPr>
          <w:b/>
          <w:bCs/>
          <w:color w:val="000000"/>
          <w:sz w:val="20"/>
          <w:szCs w:val="20"/>
        </w:rPr>
        <w:br/>
      </w:r>
      <w:r w:rsidR="00E25C00" w:rsidRPr="00DF38DB">
        <w:rPr>
          <w:b/>
          <w:bCs/>
          <w:color w:val="000000"/>
          <w:sz w:val="20"/>
          <w:szCs w:val="20"/>
        </w:rPr>
        <w:t xml:space="preserve">Rozwiązanie </w:t>
      </w:r>
      <w:r w:rsidRPr="00DF38DB">
        <w:rPr>
          <w:b/>
          <w:bCs/>
          <w:color w:val="000000"/>
          <w:sz w:val="20"/>
          <w:szCs w:val="20"/>
        </w:rPr>
        <w:t>umowy</w:t>
      </w:r>
    </w:p>
    <w:p w14:paraId="6C128155" w14:textId="0587A4D7" w:rsidR="0083194C" w:rsidRPr="00392D68" w:rsidRDefault="007539B5">
      <w:pPr>
        <w:pStyle w:val="Style5"/>
        <w:widowControl/>
        <w:numPr>
          <w:ilvl w:val="0"/>
          <w:numId w:val="52"/>
        </w:numPr>
        <w:tabs>
          <w:tab w:val="left" w:pos="426"/>
        </w:tabs>
        <w:spacing w:after="120" w:line="276" w:lineRule="auto"/>
        <w:ind w:left="426" w:hanging="426"/>
        <w:rPr>
          <w:color w:val="000000"/>
          <w:sz w:val="20"/>
          <w:szCs w:val="20"/>
        </w:rPr>
      </w:pPr>
      <w:r w:rsidRPr="001A2928">
        <w:rPr>
          <w:sz w:val="20"/>
          <w:szCs w:val="20"/>
        </w:rPr>
        <w:t>Zamawiający</w:t>
      </w:r>
      <w:r w:rsidRPr="001A2928">
        <w:rPr>
          <w:rFonts w:cs="TTE1771BD8t00"/>
          <w:sz w:val="20"/>
          <w:szCs w:val="20"/>
        </w:rPr>
        <w:t xml:space="preserve"> jest uprawniony do ods</w:t>
      </w:r>
      <w:r w:rsidRPr="00DF1DCC">
        <w:rPr>
          <w:rFonts w:cs="TTE1771BD8t00"/>
          <w:sz w:val="20"/>
          <w:szCs w:val="20"/>
        </w:rPr>
        <w:t xml:space="preserve">tąpienia od całości lub części </w:t>
      </w:r>
      <w:r>
        <w:rPr>
          <w:rFonts w:cs="TTE1771BD8t00"/>
          <w:sz w:val="20"/>
          <w:szCs w:val="20"/>
        </w:rPr>
        <w:t>Umowy</w:t>
      </w:r>
      <w:r w:rsidRPr="001A2928">
        <w:rPr>
          <w:rFonts w:cs="TTE1771BD8t00"/>
          <w:sz w:val="20"/>
          <w:szCs w:val="20"/>
        </w:rPr>
        <w:t xml:space="preserve"> w przypadku</w:t>
      </w:r>
      <w:r w:rsidR="00AD5E04" w:rsidRPr="00DF38DB">
        <w:rPr>
          <w:color w:val="000000"/>
          <w:sz w:val="20"/>
          <w:szCs w:val="20"/>
        </w:rPr>
        <w:t>:</w:t>
      </w:r>
    </w:p>
    <w:p w14:paraId="5DBBC8BB" w14:textId="77777777" w:rsidR="0083194C" w:rsidRPr="009A6177" w:rsidRDefault="0083194C">
      <w:pPr>
        <w:pStyle w:val="Style5"/>
        <w:widowControl/>
        <w:numPr>
          <w:ilvl w:val="0"/>
          <w:numId w:val="53"/>
        </w:numPr>
        <w:tabs>
          <w:tab w:val="left" w:pos="426"/>
        </w:tabs>
        <w:spacing w:after="120" w:line="276" w:lineRule="auto"/>
        <w:ind w:left="851" w:hanging="425"/>
        <w:rPr>
          <w:color w:val="000000"/>
          <w:sz w:val="20"/>
          <w:szCs w:val="20"/>
        </w:rPr>
      </w:pPr>
      <w:r w:rsidRPr="009A6177">
        <w:rPr>
          <w:color w:val="000000"/>
          <w:sz w:val="20"/>
          <w:szCs w:val="20"/>
        </w:rPr>
        <w:t>gdy Wykonawca z przyczyn od siebie zależnych opóźnia się z rozpoczęciem rzeczywistej realizacji Umowy, a pomimo pisemnego wezwania przez Zamawiającego, nie podejmuje realizacji w terminie 7 dni od otrzymania wezwania;</w:t>
      </w:r>
    </w:p>
    <w:p w14:paraId="08109E68" w14:textId="77777777" w:rsidR="0083194C" w:rsidRDefault="0083194C">
      <w:pPr>
        <w:pStyle w:val="Style5"/>
        <w:widowControl/>
        <w:numPr>
          <w:ilvl w:val="0"/>
          <w:numId w:val="53"/>
        </w:numPr>
        <w:tabs>
          <w:tab w:val="left" w:pos="426"/>
        </w:tabs>
        <w:spacing w:after="120" w:line="276" w:lineRule="auto"/>
        <w:ind w:left="851" w:hanging="425"/>
        <w:rPr>
          <w:color w:val="000000"/>
          <w:sz w:val="20"/>
          <w:szCs w:val="20"/>
        </w:rPr>
      </w:pPr>
      <w:r w:rsidRPr="009A6177">
        <w:rPr>
          <w:color w:val="000000"/>
          <w:sz w:val="20"/>
          <w:szCs w:val="20"/>
        </w:rPr>
        <w:t>Wykonawca realizuje prace przewidziane niniejszą umową w sposób niezgodny z dokumentacją, poleceniami Zamawiającego lub niniejszą Umową</w:t>
      </w:r>
      <w:r>
        <w:rPr>
          <w:color w:val="000000"/>
          <w:sz w:val="20"/>
          <w:szCs w:val="20"/>
        </w:rPr>
        <w:t>,</w:t>
      </w:r>
    </w:p>
    <w:p w14:paraId="0099A18D" w14:textId="71D7A33D" w:rsidR="0083194C" w:rsidRPr="00392D68" w:rsidRDefault="0083194C">
      <w:pPr>
        <w:pStyle w:val="Style5"/>
        <w:widowControl/>
        <w:numPr>
          <w:ilvl w:val="0"/>
          <w:numId w:val="53"/>
        </w:numPr>
        <w:tabs>
          <w:tab w:val="left" w:pos="426"/>
        </w:tabs>
        <w:spacing w:after="120" w:line="276" w:lineRule="auto"/>
        <w:ind w:left="851" w:hanging="425"/>
        <w:rPr>
          <w:color w:val="000000"/>
          <w:sz w:val="20"/>
          <w:szCs w:val="20"/>
        </w:rPr>
      </w:pPr>
      <w:r w:rsidRPr="000668F2">
        <w:rPr>
          <w:rFonts w:eastAsia="Times New Roman" w:cs="Times New Roman"/>
          <w:sz w:val="20"/>
          <w:szCs w:val="20"/>
        </w:rPr>
        <w:t xml:space="preserve">czynności objęte niniejszą Umową wykonuje bez </w:t>
      </w:r>
      <w:r>
        <w:rPr>
          <w:rFonts w:eastAsia="Times New Roman" w:cs="Times New Roman"/>
          <w:sz w:val="20"/>
          <w:szCs w:val="20"/>
        </w:rPr>
        <w:t xml:space="preserve">pisemnej </w:t>
      </w:r>
      <w:r w:rsidRPr="000668F2">
        <w:rPr>
          <w:rFonts w:eastAsia="Times New Roman" w:cs="Times New Roman"/>
          <w:sz w:val="20"/>
          <w:szCs w:val="20"/>
        </w:rPr>
        <w:t>zgody Zamawiającego podmiot inny niż wskazany w niniejszej Umowie</w:t>
      </w:r>
      <w:r>
        <w:rPr>
          <w:rFonts w:eastAsia="Times New Roman" w:cs="Times New Roman"/>
          <w:sz w:val="20"/>
          <w:szCs w:val="20"/>
        </w:rPr>
        <w:t>,</w:t>
      </w:r>
    </w:p>
    <w:p w14:paraId="21193925" w14:textId="1D7EE050" w:rsidR="0083194C" w:rsidRPr="00392D68" w:rsidRDefault="0083194C">
      <w:pPr>
        <w:pStyle w:val="Style5"/>
        <w:widowControl/>
        <w:numPr>
          <w:ilvl w:val="0"/>
          <w:numId w:val="53"/>
        </w:numPr>
        <w:tabs>
          <w:tab w:val="left" w:pos="426"/>
        </w:tabs>
        <w:spacing w:after="120" w:line="276" w:lineRule="auto"/>
        <w:ind w:left="851" w:hanging="425"/>
        <w:rPr>
          <w:color w:val="000000"/>
          <w:sz w:val="20"/>
          <w:szCs w:val="20"/>
        </w:rPr>
      </w:pPr>
      <w:r w:rsidRPr="00CE52AB">
        <w:rPr>
          <w:bCs/>
          <w:sz w:val="20"/>
          <w:szCs w:val="20"/>
        </w:rPr>
        <w:t xml:space="preserve">Wykonawca nie wywiązuje się należycie i terminowo z obowiązków stanowiących przedmiot niniejszej umowy, czego skutkiem są naliczone </w:t>
      </w:r>
      <w:r w:rsidRPr="008061BE">
        <w:rPr>
          <w:bCs/>
          <w:sz w:val="20"/>
          <w:szCs w:val="20"/>
        </w:rPr>
        <w:t>kary umowne w kwocie przewyższającej 1</w:t>
      </w:r>
      <w:r>
        <w:rPr>
          <w:bCs/>
          <w:sz w:val="20"/>
          <w:szCs w:val="20"/>
        </w:rPr>
        <w:t>0</w:t>
      </w:r>
      <w:r w:rsidRPr="008061BE">
        <w:rPr>
          <w:bCs/>
          <w:sz w:val="20"/>
          <w:szCs w:val="20"/>
        </w:rPr>
        <w:t xml:space="preserve">% </w:t>
      </w:r>
      <w:r w:rsidRPr="00130202">
        <w:rPr>
          <w:sz w:val="20"/>
          <w:szCs w:val="20"/>
        </w:rPr>
        <w:t xml:space="preserve">wynagrodzenia umownego brutto określonego w § </w:t>
      </w:r>
      <w:r w:rsidR="008D1458">
        <w:rPr>
          <w:sz w:val="20"/>
          <w:szCs w:val="20"/>
        </w:rPr>
        <w:t>3</w:t>
      </w:r>
      <w:r w:rsidRPr="00130202">
        <w:rPr>
          <w:sz w:val="20"/>
          <w:szCs w:val="20"/>
        </w:rPr>
        <w:t xml:space="preserve"> ust. 1 Umowy</w:t>
      </w:r>
      <w:r>
        <w:rPr>
          <w:rFonts w:cs="Courier New"/>
          <w:sz w:val="20"/>
          <w:szCs w:val="20"/>
        </w:rPr>
        <w:t>,</w:t>
      </w:r>
    </w:p>
    <w:p w14:paraId="6F395BDF" w14:textId="27701AE1" w:rsidR="0083194C" w:rsidRPr="0078118C" w:rsidRDefault="0083194C">
      <w:pPr>
        <w:pStyle w:val="Style5"/>
        <w:widowControl/>
        <w:numPr>
          <w:ilvl w:val="0"/>
          <w:numId w:val="53"/>
        </w:numPr>
        <w:tabs>
          <w:tab w:val="left" w:pos="426"/>
        </w:tabs>
        <w:spacing w:after="120" w:line="276" w:lineRule="auto"/>
        <w:ind w:left="851" w:hanging="425"/>
        <w:rPr>
          <w:color w:val="000000"/>
          <w:sz w:val="20"/>
          <w:szCs w:val="20"/>
        </w:rPr>
      </w:pPr>
      <w:r w:rsidRPr="00130202">
        <w:rPr>
          <w:sz w:val="20"/>
          <w:szCs w:val="20"/>
        </w:rPr>
        <w:t xml:space="preserve">Wykonawca nie przedłożył dokumentów świadczących o zawarciu umów ubezpieczenia, o których mowa w § </w:t>
      </w:r>
      <w:r w:rsidR="008D1458">
        <w:rPr>
          <w:sz w:val="20"/>
          <w:szCs w:val="20"/>
        </w:rPr>
        <w:t>8</w:t>
      </w:r>
      <w:r w:rsidRPr="00130202">
        <w:rPr>
          <w:sz w:val="20"/>
          <w:szCs w:val="20"/>
        </w:rPr>
        <w:t xml:space="preserve"> Umowy, w tym dowodów opłacania składek</w:t>
      </w:r>
      <w:r>
        <w:rPr>
          <w:sz w:val="20"/>
          <w:szCs w:val="20"/>
        </w:rPr>
        <w:t>.</w:t>
      </w:r>
    </w:p>
    <w:p w14:paraId="0A769355" w14:textId="03F28024" w:rsidR="0083194C" w:rsidRPr="00392D68" w:rsidRDefault="0083194C">
      <w:pPr>
        <w:pStyle w:val="Style5"/>
        <w:widowControl/>
        <w:numPr>
          <w:ilvl w:val="0"/>
          <w:numId w:val="52"/>
        </w:numPr>
        <w:tabs>
          <w:tab w:val="left" w:pos="426"/>
        </w:tabs>
        <w:spacing w:after="120" w:line="276" w:lineRule="auto"/>
        <w:ind w:left="426" w:hanging="426"/>
        <w:rPr>
          <w:color w:val="000000"/>
          <w:sz w:val="20"/>
          <w:szCs w:val="20"/>
        </w:rPr>
      </w:pPr>
      <w:r w:rsidRPr="00A10E99">
        <w:rPr>
          <w:sz w:val="20"/>
          <w:szCs w:val="20"/>
        </w:rPr>
        <w:t xml:space="preserve">Zamawiającemu przysługuje prawo do odstąpienia od Umowy, jeżeli </w:t>
      </w:r>
      <w:r w:rsidRPr="000A47CA">
        <w:rPr>
          <w:bCs/>
          <w:sz w:val="20"/>
          <w:szCs w:val="20"/>
        </w:rPr>
        <w:t xml:space="preserve">wystąpi istotna zmiana okoliczności powodująca, że wykonanie umowy nie leży w interesie publicznym, </w:t>
      </w:r>
      <w:r w:rsidRPr="009B2FFA">
        <w:rPr>
          <w:bCs/>
          <w:sz w:val="20"/>
          <w:szCs w:val="20"/>
        </w:rPr>
        <w:t xml:space="preserve">lub dalsze wykonywanie umowy może zagrozić istotnemu interesowi bezpieczeństwa państwa lub bezpieczeństwu publicznemu. </w:t>
      </w:r>
      <w:r w:rsidR="008D1458" w:rsidRPr="00BE33C3">
        <w:rPr>
          <w:rFonts w:cs="Tahoma"/>
          <w:sz w:val="20"/>
          <w:szCs w:val="20"/>
        </w:rPr>
        <w:t>Zamawiający może odstąpić od Umowy lub jej części w terminie 30 dni od powzięcia wiadomości o powyższych okolicznościach. W takim wypadku Wykonawca może żądać jedynie wynagrodzenia należnego mu z tytułu wykonania części Umowy</w:t>
      </w:r>
      <w:r w:rsidR="008D1458">
        <w:rPr>
          <w:rFonts w:cs="Tahoma"/>
          <w:sz w:val="20"/>
          <w:szCs w:val="20"/>
        </w:rPr>
        <w:t xml:space="preserve">. </w:t>
      </w:r>
    </w:p>
    <w:p w14:paraId="2C03987A" w14:textId="77777777" w:rsidR="0083194C" w:rsidRPr="00392D68" w:rsidRDefault="0083194C">
      <w:pPr>
        <w:pStyle w:val="Style5"/>
        <w:widowControl/>
        <w:numPr>
          <w:ilvl w:val="0"/>
          <w:numId w:val="52"/>
        </w:numPr>
        <w:tabs>
          <w:tab w:val="left" w:pos="426"/>
        </w:tabs>
        <w:spacing w:after="120" w:line="276" w:lineRule="auto"/>
        <w:ind w:left="426" w:hanging="426"/>
        <w:rPr>
          <w:color w:val="000000"/>
          <w:sz w:val="20"/>
          <w:szCs w:val="20"/>
        </w:rPr>
      </w:pPr>
      <w:r w:rsidRPr="00392D68">
        <w:rPr>
          <w:bCs/>
          <w:sz w:val="20"/>
          <w:szCs w:val="20"/>
        </w:rPr>
        <w:t>Wykonawca jest uprawniony do odstąpienia od umowy w przypadku gdy:</w:t>
      </w:r>
    </w:p>
    <w:p w14:paraId="20FD4FBF" w14:textId="426D6E49" w:rsidR="0083194C" w:rsidRDefault="0083194C">
      <w:pPr>
        <w:pStyle w:val="Akapitzlist"/>
        <w:numPr>
          <w:ilvl w:val="0"/>
          <w:numId w:val="56"/>
        </w:numPr>
        <w:tabs>
          <w:tab w:val="left" w:pos="851"/>
        </w:tabs>
        <w:suppressAutoHyphens/>
        <w:spacing w:after="120" w:line="276" w:lineRule="auto"/>
        <w:ind w:left="851" w:hanging="425"/>
        <w:jc w:val="both"/>
        <w:rPr>
          <w:rFonts w:ascii="Verdana" w:hAnsi="Verdana"/>
          <w:bCs/>
          <w:sz w:val="20"/>
          <w:szCs w:val="20"/>
        </w:rPr>
      </w:pPr>
      <w:r w:rsidRPr="009B2FFA">
        <w:rPr>
          <w:rFonts w:ascii="Verdana" w:hAnsi="Verdana"/>
          <w:bCs/>
          <w:sz w:val="20"/>
          <w:szCs w:val="20"/>
        </w:rPr>
        <w:t xml:space="preserve">Zamawiający nie zapłacił Wykonawcy wymagalnego wynagrodzenia w terminie określonym w § </w:t>
      </w:r>
      <w:r w:rsidR="008D1458">
        <w:rPr>
          <w:rFonts w:ascii="Verdana" w:hAnsi="Verdana"/>
          <w:bCs/>
          <w:sz w:val="20"/>
          <w:szCs w:val="20"/>
        </w:rPr>
        <w:t>3</w:t>
      </w:r>
      <w:r w:rsidRPr="009B2FFA">
        <w:rPr>
          <w:rFonts w:ascii="Verdana" w:hAnsi="Verdana"/>
          <w:bCs/>
          <w:sz w:val="20"/>
          <w:szCs w:val="20"/>
        </w:rPr>
        <w:t xml:space="preserve"> ust. </w:t>
      </w:r>
      <w:r w:rsidR="008D1458">
        <w:rPr>
          <w:rFonts w:ascii="Verdana" w:hAnsi="Verdana"/>
          <w:bCs/>
          <w:sz w:val="20"/>
          <w:szCs w:val="20"/>
        </w:rPr>
        <w:t>7</w:t>
      </w:r>
      <w:r w:rsidRPr="009B2FFA">
        <w:rPr>
          <w:rFonts w:ascii="Verdana" w:hAnsi="Verdana"/>
          <w:bCs/>
          <w:sz w:val="20"/>
          <w:szCs w:val="20"/>
        </w:rPr>
        <w:t xml:space="preserve"> Umowy,</w:t>
      </w:r>
    </w:p>
    <w:p w14:paraId="30E91A8B" w14:textId="77777777" w:rsidR="0083194C" w:rsidRDefault="0083194C">
      <w:pPr>
        <w:pStyle w:val="Akapitzlist"/>
        <w:numPr>
          <w:ilvl w:val="0"/>
          <w:numId w:val="56"/>
        </w:numPr>
        <w:tabs>
          <w:tab w:val="left" w:pos="851"/>
        </w:tabs>
        <w:suppressAutoHyphens/>
        <w:spacing w:after="120" w:line="276" w:lineRule="auto"/>
        <w:ind w:left="851" w:hanging="425"/>
        <w:jc w:val="both"/>
        <w:rPr>
          <w:rFonts w:ascii="Verdana" w:hAnsi="Verdana"/>
          <w:bCs/>
          <w:sz w:val="20"/>
          <w:szCs w:val="20"/>
        </w:rPr>
      </w:pPr>
      <w:r w:rsidRPr="00F8798F">
        <w:rPr>
          <w:rFonts w:ascii="Verdana" w:hAnsi="Verdana"/>
          <w:bCs/>
          <w:sz w:val="20"/>
          <w:szCs w:val="20"/>
        </w:rPr>
        <w:t>Zamawiający bez uzasadnienia odmawia podpisania protokołu odbioru</w:t>
      </w:r>
      <w:r>
        <w:rPr>
          <w:rFonts w:ascii="Verdana" w:hAnsi="Verdana"/>
          <w:bCs/>
          <w:sz w:val="20"/>
          <w:szCs w:val="20"/>
        </w:rPr>
        <w:t>.</w:t>
      </w:r>
    </w:p>
    <w:p w14:paraId="23AAB563" w14:textId="059D44E6" w:rsidR="0083194C" w:rsidRPr="00392D68" w:rsidRDefault="0083194C">
      <w:pPr>
        <w:pStyle w:val="Style5"/>
        <w:widowControl/>
        <w:numPr>
          <w:ilvl w:val="0"/>
          <w:numId w:val="52"/>
        </w:numPr>
        <w:tabs>
          <w:tab w:val="left" w:pos="426"/>
        </w:tabs>
        <w:spacing w:after="120" w:line="276" w:lineRule="auto"/>
        <w:ind w:left="426" w:hanging="426"/>
        <w:rPr>
          <w:color w:val="000000"/>
          <w:sz w:val="20"/>
          <w:szCs w:val="20"/>
        </w:rPr>
      </w:pPr>
      <w:r w:rsidRPr="00DE2195">
        <w:rPr>
          <w:rFonts w:cs="Verdana"/>
          <w:bCs/>
          <w:sz w:val="20"/>
          <w:szCs w:val="20"/>
        </w:rPr>
        <w:t xml:space="preserve">Każda ze Stron ma prawo do odstąpienia od Umowy w terminie </w:t>
      </w:r>
      <w:r>
        <w:rPr>
          <w:rFonts w:cs="Verdana"/>
          <w:bCs/>
          <w:sz w:val="20"/>
          <w:szCs w:val="20"/>
        </w:rPr>
        <w:t>2</w:t>
      </w:r>
      <w:r w:rsidRPr="00DE2195">
        <w:rPr>
          <w:rFonts w:cs="Verdana"/>
          <w:bCs/>
          <w:sz w:val="20"/>
          <w:szCs w:val="20"/>
        </w:rPr>
        <w:t xml:space="preserve">0 dni od powzięcia wiadomości o zaistnieniu przesłanki uprawniającej ją do odstąpienia </w:t>
      </w:r>
      <w:r>
        <w:rPr>
          <w:rFonts w:cs="Verdana"/>
          <w:bCs/>
          <w:sz w:val="20"/>
          <w:szCs w:val="20"/>
        </w:rPr>
        <w:t>określonych</w:t>
      </w:r>
      <w:r w:rsidRPr="00DE2195">
        <w:rPr>
          <w:rFonts w:cs="Verdana"/>
          <w:bCs/>
          <w:sz w:val="20"/>
          <w:szCs w:val="20"/>
        </w:rPr>
        <w:t xml:space="preserve"> w </w:t>
      </w:r>
      <w:r>
        <w:rPr>
          <w:rFonts w:cs="Verdana"/>
          <w:bCs/>
          <w:sz w:val="20"/>
          <w:szCs w:val="20"/>
        </w:rPr>
        <w:t>niniejszym paragrafie.</w:t>
      </w:r>
    </w:p>
    <w:p w14:paraId="223FFDE6" w14:textId="77777777" w:rsidR="0083194C" w:rsidRDefault="0083194C">
      <w:pPr>
        <w:widowControl/>
        <w:numPr>
          <w:ilvl w:val="0"/>
          <w:numId w:val="52"/>
        </w:numPr>
        <w:autoSpaceDE/>
        <w:autoSpaceDN/>
        <w:adjustRightInd/>
        <w:spacing w:after="120" w:line="276" w:lineRule="auto"/>
        <w:ind w:left="426" w:right="131" w:hanging="426"/>
        <w:jc w:val="both"/>
        <w:rPr>
          <w:sz w:val="20"/>
          <w:szCs w:val="20"/>
        </w:rPr>
      </w:pPr>
      <w:r w:rsidRPr="001134DC">
        <w:rPr>
          <w:rFonts w:cs="Verdana"/>
          <w:bCs/>
          <w:sz w:val="20"/>
          <w:szCs w:val="20"/>
        </w:rPr>
        <w:t xml:space="preserve">W </w:t>
      </w:r>
      <w:r w:rsidRPr="001134DC">
        <w:rPr>
          <w:sz w:val="20"/>
          <w:szCs w:val="20"/>
        </w:rPr>
        <w:t xml:space="preserve">przypadku odstąpienia przez Zamawiającego od części Umowy, Zamawiający zobowiązany jest do wypłacenia Wykonawcy </w:t>
      </w:r>
      <w:r>
        <w:rPr>
          <w:sz w:val="20"/>
          <w:szCs w:val="20"/>
        </w:rPr>
        <w:t>w</w:t>
      </w:r>
      <w:r w:rsidRPr="001134DC">
        <w:rPr>
          <w:sz w:val="20"/>
          <w:szCs w:val="20"/>
        </w:rPr>
        <w:t xml:space="preserve">ynagrodzenia umownego za części wykonanych </w:t>
      </w:r>
      <w:r>
        <w:rPr>
          <w:sz w:val="20"/>
          <w:szCs w:val="20"/>
        </w:rPr>
        <w:t xml:space="preserve">prac </w:t>
      </w:r>
      <w:r w:rsidRPr="001134DC">
        <w:rPr>
          <w:sz w:val="20"/>
          <w:szCs w:val="20"/>
        </w:rPr>
        <w:t xml:space="preserve">w ramach Umowy przez Wykonawcę, zgodnie z </w:t>
      </w:r>
      <w:r>
        <w:rPr>
          <w:sz w:val="20"/>
          <w:szCs w:val="20"/>
        </w:rPr>
        <w:t>w</w:t>
      </w:r>
      <w:r w:rsidRPr="001134DC">
        <w:rPr>
          <w:sz w:val="20"/>
          <w:szCs w:val="20"/>
        </w:rPr>
        <w:t xml:space="preserve">ynagrodzeniem umownym za te </w:t>
      </w:r>
      <w:r>
        <w:rPr>
          <w:sz w:val="20"/>
          <w:szCs w:val="20"/>
        </w:rPr>
        <w:t>prace</w:t>
      </w:r>
      <w:r w:rsidRPr="001134DC">
        <w:rPr>
          <w:sz w:val="20"/>
          <w:szCs w:val="20"/>
        </w:rPr>
        <w:t>, po potrąceniu kwot należnych Zamawiającemu od Wykonawcy zgodnie z warunkami Umowy, w tym w szczególności kar umownych</w:t>
      </w:r>
      <w:r>
        <w:rPr>
          <w:sz w:val="20"/>
          <w:szCs w:val="20"/>
        </w:rPr>
        <w:t>.</w:t>
      </w:r>
    </w:p>
    <w:p w14:paraId="7D68DD27" w14:textId="2816920A" w:rsidR="0083194C" w:rsidRPr="00392D68" w:rsidRDefault="0083194C">
      <w:pPr>
        <w:pStyle w:val="Style5"/>
        <w:widowControl/>
        <w:numPr>
          <w:ilvl w:val="0"/>
          <w:numId w:val="52"/>
        </w:numPr>
        <w:tabs>
          <w:tab w:val="left" w:pos="426"/>
        </w:tabs>
        <w:spacing w:after="120" w:line="276" w:lineRule="auto"/>
        <w:ind w:left="426" w:hanging="426"/>
        <w:rPr>
          <w:color w:val="000000"/>
          <w:sz w:val="20"/>
          <w:szCs w:val="20"/>
        </w:rPr>
      </w:pPr>
      <w:r w:rsidRPr="001134DC">
        <w:rPr>
          <w:sz w:val="20"/>
          <w:szCs w:val="20"/>
        </w:rPr>
        <w:t xml:space="preserve">W przypadku odstąpienia od umowy, Wykonawca zobowiązany jest do zabezpieczenia przerwanych </w:t>
      </w:r>
      <w:r>
        <w:rPr>
          <w:sz w:val="20"/>
          <w:szCs w:val="20"/>
        </w:rPr>
        <w:t>prac</w:t>
      </w:r>
      <w:r w:rsidRPr="001134DC">
        <w:rPr>
          <w:sz w:val="20"/>
          <w:szCs w:val="20"/>
        </w:rPr>
        <w:t xml:space="preserve"> w zakresie obustronnie uzgodnionym</w:t>
      </w:r>
      <w:r>
        <w:rPr>
          <w:sz w:val="20"/>
          <w:szCs w:val="20"/>
        </w:rPr>
        <w:t>.</w:t>
      </w:r>
    </w:p>
    <w:p w14:paraId="302C2905" w14:textId="6F2848EB" w:rsidR="00992760" w:rsidRPr="00DF38DB" w:rsidRDefault="00AD5E04">
      <w:pPr>
        <w:pStyle w:val="Style5"/>
        <w:widowControl/>
        <w:spacing w:after="120" w:line="276" w:lineRule="auto"/>
        <w:jc w:val="center"/>
        <w:rPr>
          <w:b/>
          <w:bCs/>
          <w:color w:val="000000"/>
          <w:sz w:val="20"/>
          <w:szCs w:val="20"/>
        </w:rPr>
      </w:pPr>
      <w:r w:rsidRPr="00DF38DB">
        <w:rPr>
          <w:color w:val="000000"/>
          <w:sz w:val="20"/>
          <w:szCs w:val="20"/>
        </w:rPr>
        <w:br/>
      </w:r>
      <w:r w:rsidRPr="00DF38DB">
        <w:rPr>
          <w:b/>
          <w:bCs/>
          <w:color w:val="000000"/>
          <w:sz w:val="20"/>
          <w:szCs w:val="20"/>
        </w:rPr>
        <w:t>§ 1</w:t>
      </w:r>
      <w:r w:rsidR="0022635A">
        <w:rPr>
          <w:b/>
          <w:bCs/>
          <w:color w:val="000000"/>
          <w:sz w:val="20"/>
          <w:szCs w:val="20"/>
        </w:rPr>
        <w:t>0</w:t>
      </w:r>
      <w:r w:rsidRPr="00DF38DB">
        <w:rPr>
          <w:b/>
          <w:bCs/>
          <w:color w:val="000000"/>
          <w:sz w:val="20"/>
          <w:szCs w:val="20"/>
        </w:rPr>
        <w:br/>
        <w:t>Przetwarzanie danych osobowych</w:t>
      </w:r>
    </w:p>
    <w:p w14:paraId="292E6ACD" w14:textId="62390A12" w:rsidR="00992760" w:rsidRDefault="00AD5E04">
      <w:pPr>
        <w:pStyle w:val="Style5"/>
        <w:widowControl/>
        <w:numPr>
          <w:ilvl w:val="0"/>
          <w:numId w:val="57"/>
        </w:numPr>
        <w:tabs>
          <w:tab w:val="left" w:pos="426"/>
        </w:tabs>
        <w:spacing w:after="120" w:line="276" w:lineRule="auto"/>
        <w:ind w:left="426" w:hanging="426"/>
        <w:rPr>
          <w:color w:val="000000"/>
          <w:sz w:val="20"/>
          <w:szCs w:val="20"/>
        </w:rPr>
      </w:pPr>
      <w:r w:rsidRPr="00DF38DB">
        <w:rPr>
          <w:color w:val="000000"/>
          <w:sz w:val="20"/>
          <w:szCs w:val="20"/>
        </w:rPr>
        <w:t>W związku z zawarciem i wykonywaniem niniejs</w:t>
      </w:r>
      <w:r w:rsidR="00992760" w:rsidRPr="00DF38DB">
        <w:rPr>
          <w:color w:val="000000"/>
          <w:sz w:val="20"/>
          <w:szCs w:val="20"/>
        </w:rPr>
        <w:t xml:space="preserve">zej umowy każda ze stron będzie </w:t>
      </w:r>
      <w:r w:rsidRPr="00DF38DB">
        <w:rPr>
          <w:color w:val="000000"/>
          <w:sz w:val="20"/>
          <w:szCs w:val="20"/>
        </w:rPr>
        <w:t>samodzielnie</w:t>
      </w:r>
      <w:r w:rsidR="0083194C">
        <w:rPr>
          <w:color w:val="000000"/>
          <w:sz w:val="20"/>
          <w:szCs w:val="20"/>
        </w:rPr>
        <w:t xml:space="preserve"> </w:t>
      </w:r>
      <w:r w:rsidRPr="00DF38DB">
        <w:rPr>
          <w:color w:val="000000"/>
          <w:sz w:val="20"/>
          <w:szCs w:val="20"/>
        </w:rPr>
        <w:t>i niezależnie od drugiej strony odpowiadać za przetwarza</w:t>
      </w:r>
      <w:r w:rsidR="00992760" w:rsidRPr="00DF38DB">
        <w:rPr>
          <w:color w:val="000000"/>
          <w:sz w:val="20"/>
          <w:szCs w:val="20"/>
        </w:rPr>
        <w:t xml:space="preserve">nie danych </w:t>
      </w:r>
      <w:r w:rsidRPr="00DF38DB">
        <w:rPr>
          <w:color w:val="000000"/>
          <w:sz w:val="20"/>
          <w:szCs w:val="20"/>
        </w:rPr>
        <w:t xml:space="preserve">osobowych zgodnie z przepisami Rozporządzenia </w:t>
      </w:r>
      <w:r w:rsidR="00992760" w:rsidRPr="00DF38DB">
        <w:rPr>
          <w:color w:val="000000"/>
          <w:sz w:val="20"/>
          <w:szCs w:val="20"/>
        </w:rPr>
        <w:t xml:space="preserve">Parlamentu Europejskiego i Rady </w:t>
      </w:r>
      <w:r w:rsidRPr="00DF38DB">
        <w:rPr>
          <w:color w:val="000000"/>
          <w:sz w:val="20"/>
          <w:szCs w:val="20"/>
        </w:rPr>
        <w:t>(UE) 2016/679 z dnia 27 kwietnia 2016 r. w sprawie ochrony osób fizycznych w</w:t>
      </w:r>
      <w:r w:rsidR="00992760" w:rsidRPr="00392D68">
        <w:rPr>
          <w:sz w:val="20"/>
          <w:szCs w:val="20"/>
        </w:rPr>
        <w:t xml:space="preserve"> </w:t>
      </w:r>
      <w:r w:rsidRPr="00DF38DB">
        <w:rPr>
          <w:color w:val="000000"/>
          <w:sz w:val="20"/>
          <w:szCs w:val="20"/>
        </w:rPr>
        <w:t>związku z przetwarzaniem danych</w:t>
      </w:r>
      <w:r w:rsidR="0083194C">
        <w:rPr>
          <w:color w:val="000000"/>
          <w:sz w:val="20"/>
          <w:szCs w:val="20"/>
        </w:rPr>
        <w:t xml:space="preserve"> </w:t>
      </w:r>
      <w:r w:rsidRPr="00DF38DB">
        <w:rPr>
          <w:color w:val="000000"/>
          <w:sz w:val="20"/>
          <w:szCs w:val="20"/>
        </w:rPr>
        <w:t>osobowych i</w:t>
      </w:r>
      <w:r w:rsidR="00992760" w:rsidRPr="00DF38DB">
        <w:rPr>
          <w:color w:val="000000"/>
          <w:sz w:val="20"/>
          <w:szCs w:val="20"/>
        </w:rPr>
        <w:t xml:space="preserve"> w sprawie swobodnego przepływu </w:t>
      </w:r>
      <w:r w:rsidRPr="00DF38DB">
        <w:rPr>
          <w:color w:val="000000"/>
          <w:sz w:val="20"/>
          <w:szCs w:val="20"/>
        </w:rPr>
        <w:t>takich danych oraz uchylenia dyrektywy</w:t>
      </w:r>
      <w:r w:rsidR="0083194C">
        <w:rPr>
          <w:color w:val="000000"/>
          <w:sz w:val="20"/>
          <w:szCs w:val="20"/>
        </w:rPr>
        <w:t xml:space="preserve"> </w:t>
      </w:r>
      <w:r w:rsidRPr="00DF38DB">
        <w:rPr>
          <w:color w:val="000000"/>
          <w:sz w:val="20"/>
          <w:szCs w:val="20"/>
        </w:rPr>
        <w:t>95/46/WE (dalej „RODO”).</w:t>
      </w:r>
    </w:p>
    <w:p w14:paraId="74C406F9" w14:textId="0C365A60" w:rsidR="00992760" w:rsidRDefault="00AD5E04">
      <w:pPr>
        <w:pStyle w:val="Style5"/>
        <w:widowControl/>
        <w:numPr>
          <w:ilvl w:val="0"/>
          <w:numId w:val="57"/>
        </w:numPr>
        <w:tabs>
          <w:tab w:val="left" w:pos="426"/>
        </w:tabs>
        <w:spacing w:after="120" w:line="276" w:lineRule="auto"/>
        <w:ind w:left="426" w:hanging="426"/>
        <w:rPr>
          <w:color w:val="000000"/>
          <w:sz w:val="20"/>
          <w:szCs w:val="20"/>
        </w:rPr>
      </w:pPr>
      <w:r w:rsidRPr="0083194C">
        <w:rPr>
          <w:color w:val="000000"/>
          <w:sz w:val="20"/>
          <w:szCs w:val="20"/>
        </w:rPr>
        <w:lastRenderedPageBreak/>
        <w:t>Administratorem danych osobowych po stron</w:t>
      </w:r>
      <w:r w:rsidR="00992760" w:rsidRPr="0083194C">
        <w:rPr>
          <w:color w:val="000000"/>
          <w:sz w:val="20"/>
          <w:szCs w:val="20"/>
        </w:rPr>
        <w:t xml:space="preserve">ie Zamawiającego jest Generalny </w:t>
      </w:r>
      <w:r w:rsidRPr="0083194C">
        <w:rPr>
          <w:color w:val="000000"/>
          <w:sz w:val="20"/>
          <w:szCs w:val="20"/>
        </w:rPr>
        <w:t>Dyrektor Dróg</w:t>
      </w:r>
      <w:r w:rsidR="0083194C">
        <w:rPr>
          <w:color w:val="000000"/>
          <w:sz w:val="20"/>
          <w:szCs w:val="20"/>
        </w:rPr>
        <w:t xml:space="preserve"> </w:t>
      </w:r>
      <w:r w:rsidRPr="0083194C">
        <w:rPr>
          <w:color w:val="000000"/>
          <w:sz w:val="20"/>
          <w:szCs w:val="20"/>
        </w:rPr>
        <w:t>Krajowych i Autostrad. Admi</w:t>
      </w:r>
      <w:r w:rsidR="00992760" w:rsidRPr="0083194C">
        <w:rPr>
          <w:color w:val="000000"/>
          <w:sz w:val="20"/>
          <w:szCs w:val="20"/>
        </w:rPr>
        <w:t xml:space="preserve">nistratorem danych osobowych po </w:t>
      </w:r>
      <w:r w:rsidRPr="0083194C">
        <w:rPr>
          <w:color w:val="000000"/>
          <w:sz w:val="20"/>
          <w:szCs w:val="20"/>
        </w:rPr>
        <w:t>stronie Wykonawcy jest</w:t>
      </w:r>
      <w:r w:rsidR="0083194C">
        <w:rPr>
          <w:color w:val="000000"/>
          <w:sz w:val="20"/>
          <w:szCs w:val="20"/>
        </w:rPr>
        <w:t xml:space="preserve"> </w:t>
      </w:r>
      <w:r w:rsidR="00992760" w:rsidRPr="0083194C">
        <w:rPr>
          <w:sz w:val="20"/>
          <w:szCs w:val="20"/>
        </w:rPr>
        <w:t>……………………………………………………………………</w:t>
      </w:r>
      <w:r w:rsidRPr="0083194C">
        <w:rPr>
          <w:color w:val="FF0000"/>
          <w:sz w:val="20"/>
          <w:szCs w:val="20"/>
        </w:rPr>
        <w:t xml:space="preserve"> </w:t>
      </w:r>
      <w:r w:rsidRPr="0083194C">
        <w:rPr>
          <w:color w:val="000000"/>
          <w:sz w:val="20"/>
          <w:szCs w:val="20"/>
        </w:rPr>
        <w:t>.</w:t>
      </w:r>
    </w:p>
    <w:p w14:paraId="1F4C69C2" w14:textId="4BDAF13E" w:rsidR="00992760" w:rsidRDefault="0083194C">
      <w:pPr>
        <w:pStyle w:val="Style5"/>
        <w:widowControl/>
        <w:numPr>
          <w:ilvl w:val="0"/>
          <w:numId w:val="57"/>
        </w:numPr>
        <w:tabs>
          <w:tab w:val="left" w:pos="426"/>
        </w:tabs>
        <w:spacing w:after="120" w:line="276" w:lineRule="auto"/>
        <w:ind w:left="426" w:hanging="426"/>
        <w:rPr>
          <w:color w:val="000000"/>
          <w:sz w:val="20"/>
          <w:szCs w:val="20"/>
        </w:rPr>
      </w:pPr>
      <w:r w:rsidRPr="0083194C">
        <w:rPr>
          <w:color w:val="000000"/>
          <w:sz w:val="20"/>
          <w:szCs w:val="20"/>
        </w:rPr>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r w:rsidR="00AD5E04" w:rsidRPr="0083194C">
        <w:rPr>
          <w:color w:val="000000"/>
          <w:sz w:val="20"/>
          <w:szCs w:val="20"/>
        </w:rPr>
        <w:t>.</w:t>
      </w:r>
    </w:p>
    <w:p w14:paraId="475E8950" w14:textId="54760CFD" w:rsidR="008D1458" w:rsidRPr="004219DF" w:rsidRDefault="008D1458" w:rsidP="00210792">
      <w:pPr>
        <w:widowControl/>
        <w:numPr>
          <w:ilvl w:val="0"/>
          <w:numId w:val="57"/>
        </w:numPr>
        <w:autoSpaceDE/>
        <w:autoSpaceDN/>
        <w:adjustRightInd/>
        <w:spacing w:after="120" w:line="276" w:lineRule="auto"/>
        <w:ind w:left="426" w:hanging="426"/>
        <w:jc w:val="both"/>
        <w:rPr>
          <w:sz w:val="20"/>
          <w:szCs w:val="20"/>
        </w:rPr>
      </w:pPr>
      <w:r w:rsidRPr="004219DF">
        <w:rPr>
          <w:sz w:val="20"/>
          <w:szCs w:val="20"/>
        </w:rPr>
        <w:t>Obowiązek, o którym mowa w ust. 3,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w:t>
      </w:r>
      <w:r>
        <w:rPr>
          <w:sz w:val="20"/>
          <w:szCs w:val="20"/>
        </w:rPr>
        <w:t>:</w:t>
      </w:r>
      <w:r w:rsidRPr="004219DF">
        <w:rPr>
          <w:sz w:val="20"/>
          <w:szCs w:val="20"/>
        </w:rPr>
        <w:t xml:space="preserve"> </w:t>
      </w:r>
    </w:p>
    <w:p w14:paraId="10C6A93E" w14:textId="77777777" w:rsidR="008D1458" w:rsidRPr="004219DF" w:rsidRDefault="008A0E8A" w:rsidP="008D1458">
      <w:pPr>
        <w:spacing w:after="120" w:line="276" w:lineRule="auto"/>
        <w:ind w:left="425"/>
        <w:jc w:val="both"/>
        <w:rPr>
          <w:sz w:val="20"/>
          <w:szCs w:val="20"/>
        </w:rPr>
      </w:pPr>
      <w:hyperlink r:id="rId8" w:history="1">
        <w:r w:rsidR="008D1458" w:rsidRPr="001C5547">
          <w:rPr>
            <w:rStyle w:val="Hipercze"/>
            <w:sz w:val="20"/>
            <w:szCs w:val="20"/>
          </w:rPr>
          <w:t>https://www.gov.pl/web/gddkia/przetwarzanie-danych-osobowych-pracownikow-wykonawcow-i-podwykonawcow</w:t>
        </w:r>
      </w:hyperlink>
    </w:p>
    <w:p w14:paraId="30576792" w14:textId="162DFE4E" w:rsidR="008D1458" w:rsidRPr="004219DF" w:rsidRDefault="008D1458" w:rsidP="008D1458">
      <w:pPr>
        <w:pStyle w:val="Akapitzlist"/>
        <w:spacing w:after="120" w:line="276" w:lineRule="auto"/>
        <w:ind w:left="425"/>
        <w:jc w:val="both"/>
        <w:rPr>
          <w:rFonts w:ascii="Verdana" w:hAnsi="Verdana"/>
          <w:sz w:val="20"/>
          <w:szCs w:val="20"/>
        </w:rPr>
      </w:pPr>
      <w:r w:rsidRPr="004219DF">
        <w:rPr>
          <w:rFonts w:ascii="Verdana" w:hAnsi="Verdana"/>
          <w:sz w:val="20"/>
          <w:szCs w:val="20"/>
        </w:rPr>
        <w:t xml:space="preserve">Aktualna treść klauzuli informacyjnej Wykonawcy stanowi </w:t>
      </w:r>
      <w:r w:rsidRPr="00210792">
        <w:rPr>
          <w:rFonts w:ascii="Verdana" w:hAnsi="Verdana"/>
          <w:sz w:val="20"/>
          <w:szCs w:val="20"/>
        </w:rPr>
        <w:t>załącznik nr … .</w:t>
      </w:r>
      <w:r w:rsidRPr="004219DF">
        <w:rPr>
          <w:rFonts w:ascii="Verdana" w:hAnsi="Verdana"/>
          <w:sz w:val="20"/>
          <w:szCs w:val="20"/>
        </w:rPr>
        <w:t xml:space="preserve"> </w:t>
      </w:r>
    </w:p>
    <w:p w14:paraId="00C05D13" w14:textId="65F1782C" w:rsidR="00992760" w:rsidRPr="00DF38DB" w:rsidRDefault="008D1458">
      <w:pPr>
        <w:pStyle w:val="Style5"/>
        <w:widowControl/>
        <w:numPr>
          <w:ilvl w:val="0"/>
          <w:numId w:val="57"/>
        </w:numPr>
        <w:tabs>
          <w:tab w:val="left" w:pos="426"/>
        </w:tabs>
        <w:spacing w:after="120" w:line="276" w:lineRule="auto"/>
        <w:ind w:left="426" w:hanging="426"/>
        <w:rPr>
          <w:color w:val="000000"/>
          <w:sz w:val="20"/>
          <w:szCs w:val="20"/>
        </w:rPr>
      </w:pPr>
      <w:r w:rsidRPr="004219DF">
        <w:rPr>
          <w:sz w:val="20"/>
          <w:szCs w:val="20"/>
        </w:rPr>
        <w:t>Każda ze Stron ponosi wobec drugiej Strony pełną odpowiedzialność z tytułu niewykonania lub nienależytego wykonania obowiązków wskazanych powyżej</w:t>
      </w:r>
      <w:r w:rsidR="00AD5E04" w:rsidRPr="00DF38DB">
        <w:rPr>
          <w:color w:val="000000"/>
          <w:sz w:val="20"/>
          <w:szCs w:val="20"/>
        </w:rPr>
        <w:t>.</w:t>
      </w:r>
    </w:p>
    <w:p w14:paraId="6EBF5454" w14:textId="467CEA1B" w:rsidR="00992760" w:rsidRPr="00DF38DB" w:rsidRDefault="00AD5E04">
      <w:pPr>
        <w:pStyle w:val="Style5"/>
        <w:widowControl/>
        <w:tabs>
          <w:tab w:val="left" w:pos="835"/>
        </w:tabs>
        <w:spacing w:after="120" w:line="276" w:lineRule="auto"/>
        <w:jc w:val="center"/>
        <w:rPr>
          <w:b/>
          <w:bCs/>
          <w:color w:val="000000"/>
          <w:sz w:val="20"/>
          <w:szCs w:val="20"/>
        </w:rPr>
      </w:pPr>
      <w:r w:rsidRPr="00DF38DB">
        <w:rPr>
          <w:color w:val="000000"/>
          <w:sz w:val="20"/>
          <w:szCs w:val="20"/>
        </w:rPr>
        <w:br/>
      </w:r>
      <w:r w:rsidRPr="00DF38DB">
        <w:rPr>
          <w:b/>
          <w:bCs/>
          <w:color w:val="000000"/>
          <w:sz w:val="20"/>
          <w:szCs w:val="20"/>
        </w:rPr>
        <w:t>§ 1</w:t>
      </w:r>
      <w:r w:rsidR="0022635A">
        <w:rPr>
          <w:b/>
          <w:bCs/>
          <w:color w:val="000000"/>
          <w:sz w:val="20"/>
          <w:szCs w:val="20"/>
        </w:rPr>
        <w:t>1</w:t>
      </w:r>
      <w:r w:rsidRPr="00DF38DB">
        <w:rPr>
          <w:b/>
          <w:bCs/>
          <w:color w:val="000000"/>
          <w:sz w:val="20"/>
          <w:szCs w:val="20"/>
        </w:rPr>
        <w:br/>
        <w:t>Zmiany umowy</w:t>
      </w:r>
    </w:p>
    <w:p w14:paraId="3D12FDB9" w14:textId="0C5C1A97" w:rsidR="00992760" w:rsidRDefault="00AD5E04">
      <w:pPr>
        <w:pStyle w:val="Style5"/>
        <w:widowControl/>
        <w:numPr>
          <w:ilvl w:val="0"/>
          <w:numId w:val="58"/>
        </w:numPr>
        <w:tabs>
          <w:tab w:val="left" w:pos="426"/>
        </w:tabs>
        <w:spacing w:after="120" w:line="276" w:lineRule="auto"/>
        <w:ind w:left="426" w:hanging="426"/>
        <w:rPr>
          <w:color w:val="000000"/>
          <w:sz w:val="20"/>
          <w:szCs w:val="20"/>
        </w:rPr>
      </w:pPr>
      <w:r w:rsidRPr="00DF38DB">
        <w:rPr>
          <w:color w:val="000000"/>
          <w:sz w:val="20"/>
          <w:szCs w:val="20"/>
        </w:rPr>
        <w:t xml:space="preserve">Wszelkie zmiany niniejszej Umowy wymagają zgody </w:t>
      </w:r>
      <w:r w:rsidR="00992760" w:rsidRPr="00DF38DB">
        <w:rPr>
          <w:color w:val="000000"/>
          <w:sz w:val="20"/>
          <w:szCs w:val="20"/>
        </w:rPr>
        <w:t>obu Stron w formie pisemnej pod</w:t>
      </w:r>
      <w:r w:rsidR="002424A4">
        <w:rPr>
          <w:color w:val="000000"/>
          <w:sz w:val="20"/>
          <w:szCs w:val="20"/>
        </w:rPr>
        <w:t xml:space="preserve"> </w:t>
      </w:r>
      <w:r w:rsidRPr="00DF38DB">
        <w:rPr>
          <w:color w:val="000000"/>
          <w:sz w:val="20"/>
          <w:szCs w:val="20"/>
        </w:rPr>
        <w:t xml:space="preserve">rygorem nieważności, </w:t>
      </w:r>
      <w:bookmarkStart w:id="7" w:name="_Hlk192077084"/>
      <w:r w:rsidR="008D1458" w:rsidRPr="00982031">
        <w:rPr>
          <w:bCs/>
          <w:sz w:val="20"/>
        </w:rPr>
        <w:t>poza przypadkami wyraźnie w niej wskazanymi oraz 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w:t>
      </w:r>
      <w:bookmarkEnd w:id="7"/>
      <w:r w:rsidRPr="00DF38DB">
        <w:rPr>
          <w:color w:val="000000"/>
          <w:sz w:val="20"/>
          <w:szCs w:val="20"/>
        </w:rPr>
        <w:t>.</w:t>
      </w:r>
    </w:p>
    <w:p w14:paraId="61435902" w14:textId="48EB4E5F" w:rsidR="002424A4" w:rsidRPr="002424A4" w:rsidRDefault="00AD5E04">
      <w:pPr>
        <w:pStyle w:val="Style5"/>
        <w:widowControl/>
        <w:numPr>
          <w:ilvl w:val="0"/>
          <w:numId w:val="58"/>
        </w:numPr>
        <w:tabs>
          <w:tab w:val="left" w:pos="426"/>
        </w:tabs>
        <w:spacing w:after="120" w:line="276" w:lineRule="auto"/>
        <w:ind w:left="426" w:hanging="426"/>
        <w:rPr>
          <w:color w:val="000000"/>
          <w:sz w:val="20"/>
          <w:szCs w:val="20"/>
        </w:rPr>
      </w:pPr>
      <w:r w:rsidRPr="002424A4">
        <w:rPr>
          <w:color w:val="000000"/>
          <w:sz w:val="20"/>
          <w:szCs w:val="20"/>
        </w:rPr>
        <w:t>Poza przypadkami określonymi w Umowie, z</w:t>
      </w:r>
      <w:r w:rsidR="00992760" w:rsidRPr="002424A4">
        <w:rPr>
          <w:color w:val="000000"/>
          <w:sz w:val="20"/>
          <w:szCs w:val="20"/>
        </w:rPr>
        <w:t xml:space="preserve">miany Umowy będą mogły nastąpić </w:t>
      </w:r>
      <w:r w:rsidRPr="002424A4">
        <w:rPr>
          <w:color w:val="000000"/>
          <w:sz w:val="20"/>
          <w:szCs w:val="20"/>
        </w:rPr>
        <w:t>w szczególności w następujących przypadkach:</w:t>
      </w:r>
    </w:p>
    <w:p w14:paraId="68258F73" w14:textId="77777777" w:rsidR="002424A4" w:rsidRPr="002424A4" w:rsidRDefault="002424A4">
      <w:pPr>
        <w:pStyle w:val="Style5"/>
        <w:widowControl/>
        <w:numPr>
          <w:ilvl w:val="0"/>
          <w:numId w:val="59"/>
        </w:numPr>
        <w:tabs>
          <w:tab w:val="left" w:pos="426"/>
        </w:tabs>
        <w:spacing w:after="120" w:line="276" w:lineRule="auto"/>
        <w:ind w:left="851" w:hanging="425"/>
        <w:rPr>
          <w:color w:val="000000"/>
          <w:sz w:val="20"/>
          <w:szCs w:val="20"/>
        </w:rPr>
      </w:pPr>
      <w:r w:rsidRPr="002424A4">
        <w:rPr>
          <w:color w:val="000000"/>
          <w:sz w:val="20"/>
          <w:szCs w:val="20"/>
        </w:rPr>
        <w:t>zaistnienia omyłki pisarskiej lub rachunkowej;</w:t>
      </w:r>
    </w:p>
    <w:p w14:paraId="03FD3008" w14:textId="4474BD91" w:rsidR="002424A4" w:rsidRPr="002424A4" w:rsidRDefault="002424A4">
      <w:pPr>
        <w:pStyle w:val="Style5"/>
        <w:widowControl/>
        <w:numPr>
          <w:ilvl w:val="0"/>
          <w:numId w:val="59"/>
        </w:numPr>
        <w:tabs>
          <w:tab w:val="left" w:pos="426"/>
        </w:tabs>
        <w:spacing w:after="120" w:line="276" w:lineRule="auto"/>
        <w:ind w:left="851" w:hanging="425"/>
        <w:rPr>
          <w:color w:val="000000"/>
          <w:sz w:val="20"/>
          <w:szCs w:val="20"/>
        </w:rPr>
      </w:pPr>
      <w:r w:rsidRPr="002424A4">
        <w:rPr>
          <w:color w:val="000000"/>
          <w:sz w:val="20"/>
          <w:szCs w:val="20"/>
        </w:rPr>
        <w:t xml:space="preserve">z powodu uzasadnionych zmian w </w:t>
      </w:r>
      <w:r w:rsidR="008D1458">
        <w:rPr>
          <w:color w:val="000000"/>
          <w:sz w:val="20"/>
          <w:szCs w:val="20"/>
        </w:rPr>
        <w:t xml:space="preserve">sposobie lub </w:t>
      </w:r>
      <w:r w:rsidRPr="002424A4">
        <w:rPr>
          <w:color w:val="000000"/>
          <w:sz w:val="20"/>
          <w:szCs w:val="20"/>
        </w:rPr>
        <w:t>zakresie wykonania przedmiotu zamówienia zaproponowanych przez Zamawiającego lub Wykonawcę, które zaakceptuje na piśmie Zamawiający;</w:t>
      </w:r>
    </w:p>
    <w:p w14:paraId="2328630C" w14:textId="77777777" w:rsidR="002424A4" w:rsidRPr="002424A4" w:rsidRDefault="002424A4">
      <w:pPr>
        <w:pStyle w:val="Style5"/>
        <w:widowControl/>
        <w:numPr>
          <w:ilvl w:val="0"/>
          <w:numId w:val="59"/>
        </w:numPr>
        <w:tabs>
          <w:tab w:val="left" w:pos="426"/>
        </w:tabs>
        <w:spacing w:after="120" w:line="276" w:lineRule="auto"/>
        <w:ind w:left="851" w:hanging="425"/>
        <w:rPr>
          <w:color w:val="000000"/>
          <w:sz w:val="20"/>
          <w:szCs w:val="20"/>
        </w:rPr>
      </w:pPr>
      <w:r w:rsidRPr="002424A4">
        <w:rPr>
          <w:color w:val="000000"/>
          <w:sz w:val="20"/>
          <w:szCs w:val="20"/>
        </w:rPr>
        <w:t>jeżeli nastąpi zmiana powszechnie obowiązujących przepisów prawa w zakresie mającym wpływ na realizację przedmiotu zamówienia lub świadczenia jednej lub obu Stron;</w:t>
      </w:r>
    </w:p>
    <w:p w14:paraId="61E0A157" w14:textId="03D1BB89" w:rsidR="002424A4" w:rsidRPr="002424A4" w:rsidRDefault="002424A4">
      <w:pPr>
        <w:pStyle w:val="Style5"/>
        <w:widowControl/>
        <w:numPr>
          <w:ilvl w:val="0"/>
          <w:numId w:val="59"/>
        </w:numPr>
        <w:tabs>
          <w:tab w:val="left" w:pos="426"/>
        </w:tabs>
        <w:spacing w:after="120" w:line="276" w:lineRule="auto"/>
        <w:ind w:left="851" w:hanging="425"/>
        <w:rPr>
          <w:color w:val="000000"/>
          <w:sz w:val="20"/>
          <w:szCs w:val="20"/>
        </w:rPr>
      </w:pPr>
      <w:r w:rsidRPr="002424A4">
        <w:rPr>
          <w:color w:val="000000"/>
          <w:sz w:val="20"/>
          <w:szCs w:val="20"/>
        </w:rPr>
        <w:t xml:space="preserve">powstania rozbieżności lub niejasności w rozumieniu pojęć lub sformułowań użytych w Umowie, których nie będzie można usunąć w inny sposób, a zmiana treści Umowy będzie umożliwiać usunięcie rozbieżności lub niejasności </w:t>
      </w:r>
      <w:r w:rsidRPr="0078118C">
        <w:rPr>
          <w:color w:val="000000"/>
          <w:sz w:val="20"/>
          <w:szCs w:val="20"/>
        </w:rPr>
        <w:t>i doprecyzowanie Umowy w celu jednoznacznej interpretacji jej zapisów przez Strony;</w:t>
      </w:r>
    </w:p>
    <w:p w14:paraId="6D4210EB" w14:textId="41423ABA" w:rsidR="002424A4" w:rsidRDefault="002424A4">
      <w:pPr>
        <w:pStyle w:val="Style5"/>
        <w:widowControl/>
        <w:numPr>
          <w:ilvl w:val="0"/>
          <w:numId w:val="59"/>
        </w:numPr>
        <w:tabs>
          <w:tab w:val="left" w:pos="426"/>
        </w:tabs>
        <w:spacing w:after="120" w:line="276" w:lineRule="auto"/>
        <w:ind w:left="851" w:hanging="425"/>
        <w:rPr>
          <w:color w:val="000000"/>
          <w:sz w:val="20"/>
          <w:szCs w:val="20"/>
        </w:rPr>
      </w:pPr>
      <w:r w:rsidRPr="0061427E">
        <w:rPr>
          <w:rFonts w:eastAsia="Times New Roman"/>
          <w:sz w:val="20"/>
          <w:szCs w:val="20"/>
        </w:rPr>
        <w:t xml:space="preserve">w przypadku wystąpienia siły wyższej (tj. m.in.: wojna, działania i zamieszki wojenne, ataki terrorystyczne, klęski żywiołowe spowodowane przez burze, huragany, tajfuny, trzęsienia ziemi, wybuchy wulkanów, ekonomiczne następstwa globalnego kryzysu finansowego, ogłoszone stany epidemiczne, ogłoszone stany epidemii i inne) </w:t>
      </w:r>
      <w:r w:rsidRPr="0061427E">
        <w:rPr>
          <w:rFonts w:eastAsia="Times New Roman"/>
          <w:sz w:val="20"/>
          <w:szCs w:val="20"/>
        </w:rPr>
        <w:lastRenderedPageBreak/>
        <w:t xml:space="preserve">uniemożliwiającej wykonanie zamówienia w terminie umownym lub powodującej zmianę zakresu </w:t>
      </w:r>
      <w:r>
        <w:rPr>
          <w:rFonts w:eastAsia="Times New Roman"/>
          <w:sz w:val="20"/>
          <w:szCs w:val="20"/>
        </w:rPr>
        <w:t>dostawy i montażu</w:t>
      </w:r>
      <w:r>
        <w:rPr>
          <w:color w:val="000000"/>
          <w:sz w:val="20"/>
          <w:szCs w:val="20"/>
        </w:rPr>
        <w:t>,</w:t>
      </w:r>
    </w:p>
    <w:p w14:paraId="114F08F9" w14:textId="6513FEEB" w:rsidR="002424A4" w:rsidRPr="0078118C" w:rsidRDefault="008D1458">
      <w:pPr>
        <w:pStyle w:val="Style5"/>
        <w:widowControl/>
        <w:numPr>
          <w:ilvl w:val="0"/>
          <w:numId w:val="59"/>
        </w:numPr>
        <w:tabs>
          <w:tab w:val="left" w:pos="426"/>
        </w:tabs>
        <w:spacing w:after="120" w:line="276" w:lineRule="auto"/>
        <w:ind w:left="851" w:hanging="425"/>
        <w:rPr>
          <w:color w:val="000000"/>
          <w:sz w:val="20"/>
          <w:szCs w:val="20"/>
        </w:rPr>
      </w:pPr>
      <w:r w:rsidRPr="00791630">
        <w:rPr>
          <w:rFonts w:cs="Verdana"/>
          <w:sz w:val="20"/>
          <w:szCs w:val="20"/>
          <w:lang w:eastAsia="en-US"/>
        </w:rPr>
        <w:t>z innych przyczyn wskazanych przez Wykonawcę, które Zamawiający uzna za mające wpływ na wykonywanie Umowy</w:t>
      </w:r>
      <w:r w:rsidR="002424A4">
        <w:rPr>
          <w:rFonts w:eastAsia="Times New Roman"/>
          <w:sz w:val="20"/>
          <w:szCs w:val="20"/>
        </w:rPr>
        <w:t>.</w:t>
      </w:r>
    </w:p>
    <w:p w14:paraId="517BE1F4" w14:textId="420CA47A" w:rsidR="002E2608" w:rsidRPr="00392D68" w:rsidRDefault="008D1458">
      <w:pPr>
        <w:pStyle w:val="Style5"/>
        <w:widowControl/>
        <w:numPr>
          <w:ilvl w:val="0"/>
          <w:numId w:val="58"/>
        </w:numPr>
        <w:tabs>
          <w:tab w:val="left" w:pos="426"/>
        </w:tabs>
        <w:spacing w:after="120" w:line="276" w:lineRule="auto"/>
        <w:ind w:left="426" w:hanging="426"/>
        <w:rPr>
          <w:sz w:val="20"/>
          <w:szCs w:val="20"/>
        </w:rPr>
      </w:pPr>
      <w:r w:rsidRPr="00E04E74">
        <w:rPr>
          <w:rFonts w:eastAsia="MS Mincho"/>
          <w:sz w:val="20"/>
          <w:lang w:eastAsia="en-US"/>
        </w:rPr>
        <w:t xml:space="preserve">Dla każdego z przypadków zmian Umowy, o których mowa w ust. </w:t>
      </w:r>
      <w:r>
        <w:rPr>
          <w:rFonts w:eastAsia="MS Mincho"/>
          <w:sz w:val="20"/>
          <w:lang w:eastAsia="en-US"/>
        </w:rPr>
        <w:t>2</w:t>
      </w:r>
      <w:r w:rsidRPr="00E04E74">
        <w:rPr>
          <w:rFonts w:eastAsia="MS Mincho"/>
          <w:sz w:val="20"/>
          <w:lang w:eastAsia="en-US"/>
        </w:rPr>
        <w:t xml:space="preserve"> zakres zmian zostanie dostosowany indywidualnie z uwzględnieniem konieczności prawidłowej realizacji Umowy, z zastrzeżeniem, iż zmiana nie może modyfikować ogólnego</w:t>
      </w:r>
      <w:r>
        <w:rPr>
          <w:rFonts w:eastAsia="MS Mincho"/>
          <w:sz w:val="20"/>
          <w:lang w:eastAsia="en-US"/>
        </w:rPr>
        <w:t xml:space="preserve"> </w:t>
      </w:r>
      <w:r w:rsidRPr="00E04E74">
        <w:rPr>
          <w:rFonts w:eastAsia="MS Mincho"/>
          <w:sz w:val="20"/>
          <w:lang w:eastAsia="en-US"/>
        </w:rPr>
        <w:t>charakteru Umowy</w:t>
      </w:r>
      <w:r w:rsidR="002424A4">
        <w:rPr>
          <w:sz w:val="20"/>
        </w:rPr>
        <w:t>.</w:t>
      </w:r>
      <w:r w:rsidR="00992760" w:rsidRPr="000836C3">
        <w:rPr>
          <w:color w:val="000000"/>
          <w:sz w:val="20"/>
          <w:szCs w:val="20"/>
        </w:rPr>
        <w:t xml:space="preserve">    </w:t>
      </w:r>
    </w:p>
    <w:p w14:paraId="05051492" w14:textId="77777777" w:rsidR="004A54F5" w:rsidRDefault="004A54F5">
      <w:pPr>
        <w:pStyle w:val="Style5"/>
        <w:widowControl/>
        <w:tabs>
          <w:tab w:val="left" w:pos="835"/>
        </w:tabs>
        <w:spacing w:after="120" w:line="276" w:lineRule="auto"/>
        <w:jc w:val="center"/>
        <w:rPr>
          <w:ins w:id="8" w:author="Zbucki Bogusław" w:date="2025-10-21T12:39:00Z"/>
          <w:b/>
          <w:bCs/>
          <w:color w:val="000000"/>
          <w:sz w:val="20"/>
          <w:szCs w:val="20"/>
        </w:rPr>
      </w:pPr>
    </w:p>
    <w:p w14:paraId="33132C87" w14:textId="77777777" w:rsidR="004A54F5" w:rsidRDefault="004A54F5">
      <w:pPr>
        <w:pStyle w:val="Style5"/>
        <w:widowControl/>
        <w:tabs>
          <w:tab w:val="left" w:pos="835"/>
        </w:tabs>
        <w:spacing w:after="120" w:line="276" w:lineRule="auto"/>
        <w:jc w:val="center"/>
        <w:rPr>
          <w:ins w:id="9" w:author="Zbucki Bogusław" w:date="2025-10-21T12:39:00Z"/>
          <w:b/>
          <w:bCs/>
          <w:color w:val="000000"/>
          <w:sz w:val="20"/>
          <w:szCs w:val="20"/>
        </w:rPr>
      </w:pPr>
    </w:p>
    <w:p w14:paraId="76DD4D56" w14:textId="2EF2C8EE" w:rsidR="00DF38DB" w:rsidRPr="00DF38DB" w:rsidRDefault="00AD5E04">
      <w:pPr>
        <w:pStyle w:val="Style5"/>
        <w:widowControl/>
        <w:tabs>
          <w:tab w:val="left" w:pos="835"/>
        </w:tabs>
        <w:spacing w:after="120" w:line="276" w:lineRule="auto"/>
        <w:jc w:val="center"/>
        <w:rPr>
          <w:b/>
          <w:bCs/>
          <w:color w:val="000000"/>
          <w:sz w:val="20"/>
          <w:szCs w:val="20"/>
        </w:rPr>
      </w:pPr>
      <w:r w:rsidRPr="00DF38DB">
        <w:rPr>
          <w:b/>
          <w:bCs/>
          <w:color w:val="000000"/>
          <w:sz w:val="20"/>
          <w:szCs w:val="20"/>
        </w:rPr>
        <w:t>§ 1</w:t>
      </w:r>
      <w:r w:rsidR="0022635A">
        <w:rPr>
          <w:b/>
          <w:bCs/>
          <w:color w:val="000000"/>
          <w:sz w:val="20"/>
          <w:szCs w:val="20"/>
        </w:rPr>
        <w:t>2</w:t>
      </w:r>
      <w:r w:rsidRPr="00DF38DB">
        <w:rPr>
          <w:b/>
          <w:bCs/>
          <w:color w:val="000000"/>
          <w:sz w:val="20"/>
          <w:szCs w:val="20"/>
        </w:rPr>
        <w:br/>
        <w:t>Postanowienia końcowe</w:t>
      </w:r>
    </w:p>
    <w:p w14:paraId="5F4D8D90" w14:textId="77777777" w:rsidR="008D1458" w:rsidRDefault="008D1458" w:rsidP="00210792">
      <w:pPr>
        <w:pStyle w:val="Akapitzlist"/>
        <w:numPr>
          <w:ilvl w:val="0"/>
          <w:numId w:val="62"/>
        </w:numPr>
        <w:spacing w:after="120" w:line="276" w:lineRule="auto"/>
        <w:ind w:left="426" w:hanging="426"/>
        <w:jc w:val="both"/>
        <w:rPr>
          <w:rFonts w:ascii="Verdana" w:hAnsi="Verdana" w:cs="TTE1771BD8t00"/>
          <w:sz w:val="20"/>
          <w:szCs w:val="20"/>
        </w:rPr>
      </w:pPr>
      <w:r w:rsidRPr="00EB4537">
        <w:rPr>
          <w:rFonts w:ascii="Verdana" w:hAnsi="Verdana"/>
          <w:sz w:val="20"/>
          <w:szCs w:val="20"/>
        </w:rPr>
        <w:t xml:space="preserve">Wykonawca nie może </w:t>
      </w:r>
      <w:r w:rsidRPr="00B37F69">
        <w:rPr>
          <w:rFonts w:ascii="Verdana" w:hAnsi="Verdana"/>
          <w:sz w:val="20"/>
          <w:szCs w:val="20"/>
        </w:rPr>
        <w:t>bez uprzedniej, pisemnej zgody Zamawiającego, pod rygorem nieważności, przenieść praw i obowiązków wynikających z Umowy na inny podmiot lub osobę trzecią</w:t>
      </w:r>
      <w:r>
        <w:rPr>
          <w:rFonts w:ascii="Verdana" w:hAnsi="Verdana"/>
          <w:sz w:val="20"/>
          <w:szCs w:val="20"/>
        </w:rPr>
        <w:t>.</w:t>
      </w:r>
      <w:r w:rsidRPr="009958FF">
        <w:rPr>
          <w:rFonts w:ascii="Verdana" w:hAnsi="Verdana" w:cs="TTE1771BD8t00"/>
          <w:sz w:val="20"/>
          <w:szCs w:val="20"/>
        </w:rPr>
        <w:t xml:space="preserve"> </w:t>
      </w:r>
    </w:p>
    <w:p w14:paraId="534B98B3" w14:textId="5ECAFE7D" w:rsidR="002424A4" w:rsidRPr="0078118C" w:rsidRDefault="002424A4" w:rsidP="00210792">
      <w:pPr>
        <w:widowControl/>
        <w:numPr>
          <w:ilvl w:val="0"/>
          <w:numId w:val="62"/>
        </w:numPr>
        <w:autoSpaceDE/>
        <w:autoSpaceDN/>
        <w:adjustRightInd/>
        <w:spacing w:after="120" w:line="276" w:lineRule="auto"/>
        <w:ind w:left="426" w:hanging="426"/>
        <w:jc w:val="both"/>
        <w:rPr>
          <w:rFonts w:cs="TTE1771BD8t00"/>
          <w:sz w:val="20"/>
          <w:szCs w:val="20"/>
        </w:rPr>
      </w:pPr>
      <w:r w:rsidRPr="0054116F">
        <w:rPr>
          <w:sz w:val="20"/>
          <w:szCs w:val="20"/>
        </w:rPr>
        <w:t xml:space="preserve">W sprawach nieuregulowanych Umową stosuje się aktualne przepisy prawa polskiego, </w:t>
      </w:r>
      <w:r>
        <w:rPr>
          <w:sz w:val="20"/>
          <w:szCs w:val="20"/>
        </w:rPr>
        <w:br/>
      </w:r>
      <w:r w:rsidRPr="0054116F">
        <w:rPr>
          <w:sz w:val="20"/>
          <w:szCs w:val="20"/>
        </w:rPr>
        <w:t>w szczególności kodeksu cywilnego, Ustawy o prawie autorskim i prawach pokrewnych, ustawy Prawo budowlane</w:t>
      </w:r>
      <w:r>
        <w:rPr>
          <w:sz w:val="20"/>
          <w:szCs w:val="20"/>
        </w:rPr>
        <w:t xml:space="preserve"> i inne właściwe w przedmiocie U</w:t>
      </w:r>
      <w:r w:rsidRPr="0054116F">
        <w:rPr>
          <w:sz w:val="20"/>
          <w:szCs w:val="20"/>
        </w:rPr>
        <w:t>mowy.</w:t>
      </w:r>
      <w:r w:rsidRPr="0054116F" w:rsidDel="0054116F">
        <w:rPr>
          <w:sz w:val="20"/>
          <w:szCs w:val="20"/>
        </w:rPr>
        <w:t xml:space="preserve"> </w:t>
      </w:r>
    </w:p>
    <w:p w14:paraId="732A7132" w14:textId="77777777" w:rsidR="0078118C" w:rsidRPr="00A10E99" w:rsidRDefault="0078118C">
      <w:pPr>
        <w:widowControl/>
        <w:numPr>
          <w:ilvl w:val="0"/>
          <w:numId w:val="62"/>
        </w:numPr>
        <w:autoSpaceDE/>
        <w:autoSpaceDN/>
        <w:adjustRightInd/>
        <w:spacing w:after="120" w:line="276" w:lineRule="auto"/>
        <w:ind w:left="426" w:right="56" w:hanging="426"/>
        <w:jc w:val="both"/>
        <w:rPr>
          <w:sz w:val="20"/>
          <w:szCs w:val="20"/>
        </w:rPr>
      </w:pPr>
      <w:r w:rsidRPr="00A10E99">
        <w:rPr>
          <w:sz w:val="20"/>
          <w:szCs w:val="20"/>
        </w:rPr>
        <w:t>Strony ustalają następujące adresy dla doręczeń:</w:t>
      </w:r>
    </w:p>
    <w:p w14:paraId="3E457470" w14:textId="77777777" w:rsidR="0078118C" w:rsidRPr="00C95B84" w:rsidRDefault="0078118C">
      <w:pPr>
        <w:spacing w:after="120" w:line="276" w:lineRule="auto"/>
        <w:ind w:left="341" w:right="56"/>
        <w:jc w:val="both"/>
        <w:rPr>
          <w:sz w:val="20"/>
          <w:szCs w:val="20"/>
        </w:rPr>
      </w:pPr>
      <w:r w:rsidRPr="00C95B84">
        <w:rPr>
          <w:sz w:val="20"/>
          <w:szCs w:val="20"/>
        </w:rPr>
        <w:t>-</w:t>
      </w:r>
      <w:r w:rsidRPr="00C95B84">
        <w:rPr>
          <w:sz w:val="20"/>
          <w:szCs w:val="20"/>
        </w:rPr>
        <w:tab/>
        <w:t>dla Zamawiającego:</w:t>
      </w:r>
    </w:p>
    <w:p w14:paraId="0990CE79" w14:textId="77777777" w:rsidR="0078118C" w:rsidRPr="00C95B84" w:rsidRDefault="0078118C">
      <w:pPr>
        <w:spacing w:after="120" w:line="276" w:lineRule="auto"/>
        <w:ind w:left="709" w:right="56" w:hanging="85"/>
        <w:jc w:val="both"/>
        <w:rPr>
          <w:sz w:val="20"/>
          <w:szCs w:val="20"/>
        </w:rPr>
      </w:pPr>
      <w:r w:rsidRPr="00C95B84">
        <w:rPr>
          <w:sz w:val="20"/>
          <w:szCs w:val="20"/>
        </w:rPr>
        <w:t>Generalna Dyrekcja Dróg Krajowych i Autostrad Oddział w Lublinie,</w:t>
      </w:r>
    </w:p>
    <w:p w14:paraId="2AFDB368" w14:textId="77777777" w:rsidR="001F23F7" w:rsidRDefault="001F23F7">
      <w:pPr>
        <w:spacing w:after="120" w:line="276" w:lineRule="auto"/>
        <w:ind w:left="709" w:right="56" w:hanging="85"/>
        <w:jc w:val="both"/>
        <w:rPr>
          <w:sz w:val="20"/>
          <w:szCs w:val="20"/>
        </w:rPr>
      </w:pPr>
      <w:r>
        <w:rPr>
          <w:sz w:val="20"/>
          <w:szCs w:val="20"/>
        </w:rPr>
        <w:t>Rejon w Międzyrzecu Podlaskim ul. Radzyńska 11A, 21-560 Międzyrzec Podlaski</w:t>
      </w:r>
    </w:p>
    <w:p w14:paraId="25F2F048" w14:textId="71141886" w:rsidR="0078118C" w:rsidRPr="00C95B84" w:rsidRDefault="0078118C">
      <w:pPr>
        <w:spacing w:after="120" w:line="276" w:lineRule="auto"/>
        <w:ind w:left="709" w:right="56" w:hanging="85"/>
        <w:jc w:val="both"/>
        <w:rPr>
          <w:sz w:val="20"/>
          <w:szCs w:val="20"/>
        </w:rPr>
      </w:pPr>
      <w:r w:rsidRPr="00C95B84">
        <w:rPr>
          <w:sz w:val="20"/>
          <w:szCs w:val="20"/>
        </w:rPr>
        <w:t xml:space="preserve">adres poczty elektronicznej: </w:t>
      </w:r>
      <w:r w:rsidR="000836C3">
        <w:rPr>
          <w:sz w:val="20"/>
          <w:szCs w:val="20"/>
        </w:rPr>
        <w:t>RDK_miedzyrzec@gddkia.gov.pl</w:t>
      </w:r>
    </w:p>
    <w:p w14:paraId="73F8C9BA" w14:textId="77777777" w:rsidR="0078118C" w:rsidRPr="00C95B84" w:rsidRDefault="0078118C">
      <w:pPr>
        <w:spacing w:after="120" w:line="276" w:lineRule="auto"/>
        <w:ind w:left="341" w:right="56"/>
        <w:jc w:val="both"/>
        <w:rPr>
          <w:sz w:val="20"/>
          <w:szCs w:val="20"/>
        </w:rPr>
      </w:pPr>
      <w:r w:rsidRPr="00C95B84">
        <w:rPr>
          <w:sz w:val="20"/>
          <w:szCs w:val="20"/>
        </w:rPr>
        <w:t>-</w:t>
      </w:r>
      <w:r w:rsidRPr="00C95B84">
        <w:rPr>
          <w:sz w:val="20"/>
          <w:szCs w:val="20"/>
        </w:rPr>
        <w:tab/>
        <w:t>dla Wykonawcy:</w:t>
      </w:r>
    </w:p>
    <w:p w14:paraId="2A5FE107" w14:textId="77777777" w:rsidR="0078118C" w:rsidRDefault="0078118C">
      <w:pPr>
        <w:spacing w:after="120" w:line="276" w:lineRule="auto"/>
        <w:ind w:left="341" w:right="56" w:firstLine="367"/>
        <w:jc w:val="both"/>
        <w:rPr>
          <w:sz w:val="20"/>
          <w:szCs w:val="20"/>
        </w:rPr>
      </w:pPr>
      <w:r w:rsidRPr="00C95B84">
        <w:rPr>
          <w:sz w:val="20"/>
          <w:szCs w:val="20"/>
        </w:rPr>
        <w:t>……………………………………………………………………………………………………………</w:t>
      </w:r>
    </w:p>
    <w:p w14:paraId="3B489825" w14:textId="77777777" w:rsidR="0078118C" w:rsidRPr="00C95B84" w:rsidRDefault="0078118C">
      <w:pPr>
        <w:spacing w:after="120" w:line="276" w:lineRule="auto"/>
        <w:ind w:left="341" w:right="56" w:firstLine="367"/>
        <w:jc w:val="both"/>
        <w:rPr>
          <w:sz w:val="20"/>
          <w:szCs w:val="20"/>
        </w:rPr>
      </w:pPr>
      <w:r>
        <w:rPr>
          <w:sz w:val="20"/>
          <w:szCs w:val="20"/>
        </w:rPr>
        <w:t>……………………………………………………………………………………………………………</w:t>
      </w:r>
    </w:p>
    <w:p w14:paraId="6B018BAC" w14:textId="77777777" w:rsidR="0078118C" w:rsidRDefault="0078118C">
      <w:pPr>
        <w:spacing w:after="120" w:line="276" w:lineRule="auto"/>
        <w:ind w:left="341" w:right="56" w:firstLine="367"/>
        <w:jc w:val="both"/>
        <w:rPr>
          <w:sz w:val="20"/>
          <w:szCs w:val="20"/>
        </w:rPr>
      </w:pPr>
      <w:r w:rsidRPr="00C95B84">
        <w:rPr>
          <w:sz w:val="20"/>
          <w:szCs w:val="20"/>
        </w:rPr>
        <w:t>adres poczty elektronicznej: …………………………………….</w:t>
      </w:r>
    </w:p>
    <w:p w14:paraId="35582338" w14:textId="77777777" w:rsidR="0078118C" w:rsidRPr="005B4D45" w:rsidRDefault="0078118C">
      <w:pPr>
        <w:widowControl/>
        <w:numPr>
          <w:ilvl w:val="0"/>
          <w:numId w:val="62"/>
        </w:numPr>
        <w:autoSpaceDE/>
        <w:autoSpaceDN/>
        <w:adjustRightInd/>
        <w:spacing w:after="120" w:line="276" w:lineRule="auto"/>
        <w:ind w:left="426" w:right="56" w:hanging="426"/>
        <w:jc w:val="both"/>
        <w:rPr>
          <w:sz w:val="20"/>
          <w:szCs w:val="20"/>
        </w:rPr>
      </w:pPr>
      <w:r w:rsidRPr="00A10E99">
        <w:rPr>
          <w:rFonts w:eastAsia="Calibri" w:cs="Verdana"/>
          <w:sz w:val="20"/>
          <w:szCs w:val="20"/>
          <w:lang w:eastAsia="en-US"/>
        </w:rPr>
        <w:t xml:space="preserve">W przypadku zmiany adresów wskazanych w ust. 3, Strona zobowiązana będzie </w:t>
      </w:r>
      <w:r w:rsidRPr="00F577DF">
        <w:rPr>
          <w:rFonts w:eastAsia="Calibri" w:cs="Verdana"/>
          <w:sz w:val="20"/>
          <w:szCs w:val="20"/>
          <w:lang w:eastAsia="en-US"/>
        </w:rPr>
        <w:t>poinformować o tym fakcie drugą Stronę, pod rygorem uznania za skutecznie doręczoną korespondencję wysłaną na ostatni wskazany przez tę Stronę adres do doręczeń</w:t>
      </w:r>
      <w:r w:rsidRPr="005B4D45">
        <w:rPr>
          <w:rFonts w:eastAsia="Calibri" w:cs="Verdana"/>
          <w:sz w:val="20"/>
          <w:szCs w:val="20"/>
          <w:lang w:eastAsia="en-US"/>
        </w:rPr>
        <w:t>.</w:t>
      </w:r>
    </w:p>
    <w:p w14:paraId="2C91DF26" w14:textId="114BFE2D" w:rsidR="0078118C" w:rsidRPr="00CC510E" w:rsidRDefault="0078118C" w:rsidP="00210792">
      <w:pPr>
        <w:widowControl/>
        <w:numPr>
          <w:ilvl w:val="0"/>
          <w:numId w:val="62"/>
        </w:numPr>
        <w:autoSpaceDE/>
        <w:autoSpaceDN/>
        <w:adjustRightInd/>
        <w:spacing w:after="120" w:line="276" w:lineRule="auto"/>
        <w:ind w:left="426" w:hanging="426"/>
        <w:jc w:val="both"/>
        <w:rPr>
          <w:rFonts w:cs="TTE1771BD8t00"/>
          <w:sz w:val="20"/>
          <w:szCs w:val="20"/>
        </w:rPr>
      </w:pPr>
      <w:r w:rsidRPr="00C95B84">
        <w:rPr>
          <w:rFonts w:eastAsia="Calibri" w:cs="Verdana"/>
          <w:sz w:val="20"/>
          <w:szCs w:val="20"/>
          <w:lang w:eastAsia="en-US"/>
        </w:rPr>
        <w:t>Strony wyrażają zgodę na doręczenia drogą komunikacji elektronicznej (na adresy skrzynek poczty elektronicznej e-mail</w:t>
      </w:r>
      <w:r>
        <w:rPr>
          <w:rFonts w:eastAsia="Calibri" w:cs="Verdana"/>
          <w:sz w:val="20"/>
          <w:szCs w:val="20"/>
          <w:lang w:eastAsia="en-US"/>
        </w:rPr>
        <w:t xml:space="preserve"> wskazane w ust. 3</w:t>
      </w:r>
      <w:r w:rsidRPr="00C95B84">
        <w:rPr>
          <w:rFonts w:eastAsia="Calibri" w:cs="Verdana"/>
          <w:sz w:val="20"/>
          <w:szCs w:val="20"/>
          <w:lang w:eastAsia="en-US"/>
        </w:rPr>
        <w:t>). Doręczenie uznaje się za skuteczne z chwilą odebrania korespondencji przekazanej na adres wskazany przez Stronę lub po upływie 14 dni od dnia wpłynięcia korespondencji przesłanej przez Stronę na adres do doręczeń elektronicznych, jeżeli adresat nie odebrał go przed upływem tego terminu. Przez odebranie dokumentu elektronicznego rozumie się każde działanie Strony, powodujące, że Strona dysponuje dokumentem, który wpłynął na ten adres, i może zapoznać się z treścią tego dokumentu. Przez wpłynięcie dokumentu elektronicznego na adres do doręczeń elektronicznych rozumie się zaistnienie warunków technicznych umożliwiających adresatowi odebranie doręczanego dokumentu</w:t>
      </w:r>
    </w:p>
    <w:p w14:paraId="162DF282" w14:textId="77777777" w:rsidR="002424A4" w:rsidRPr="009958FF" w:rsidRDefault="002424A4">
      <w:pPr>
        <w:widowControl/>
        <w:numPr>
          <w:ilvl w:val="0"/>
          <w:numId w:val="62"/>
        </w:numPr>
        <w:autoSpaceDE/>
        <w:autoSpaceDN/>
        <w:adjustRightInd/>
        <w:spacing w:after="120" w:line="276" w:lineRule="auto"/>
        <w:ind w:left="425" w:hanging="425"/>
        <w:jc w:val="both"/>
        <w:rPr>
          <w:rFonts w:cs="TTE1771BD8t00"/>
          <w:sz w:val="20"/>
          <w:szCs w:val="20"/>
        </w:rPr>
      </w:pPr>
      <w:r w:rsidRPr="009958FF">
        <w:rPr>
          <w:sz w:val="20"/>
          <w:szCs w:val="20"/>
        </w:rPr>
        <w:t xml:space="preserve">Językiem </w:t>
      </w:r>
      <w:r>
        <w:rPr>
          <w:sz w:val="20"/>
          <w:szCs w:val="20"/>
        </w:rPr>
        <w:t>Umowy</w:t>
      </w:r>
      <w:r w:rsidRPr="009958FF">
        <w:rPr>
          <w:sz w:val="20"/>
          <w:szCs w:val="20"/>
        </w:rPr>
        <w:t xml:space="preserve"> jest język polski.</w:t>
      </w:r>
    </w:p>
    <w:p w14:paraId="1F866D48" w14:textId="403BAD67" w:rsidR="002424A4" w:rsidRDefault="0078118C">
      <w:pPr>
        <w:widowControl/>
        <w:numPr>
          <w:ilvl w:val="0"/>
          <w:numId w:val="62"/>
        </w:numPr>
        <w:autoSpaceDE/>
        <w:autoSpaceDN/>
        <w:adjustRightInd/>
        <w:spacing w:after="120" w:line="276" w:lineRule="auto"/>
        <w:ind w:left="425" w:hanging="425"/>
        <w:jc w:val="both"/>
        <w:rPr>
          <w:rFonts w:cs="TTE1768698t00"/>
          <w:sz w:val="20"/>
          <w:szCs w:val="20"/>
        </w:rPr>
      </w:pPr>
      <w:r>
        <w:rPr>
          <w:sz w:val="20"/>
          <w:szCs w:val="20"/>
        </w:rPr>
        <w:t xml:space="preserve">Wszelkie </w:t>
      </w:r>
      <w:r w:rsidRPr="005B4D45">
        <w:rPr>
          <w:sz w:val="20"/>
          <w:szCs w:val="20"/>
        </w:rPr>
        <w:t>spory mogące wyniknąć w związku z realizacją niniejszej Umowy będą rozstrzygane przez sąd powszechny właściwy dla siedziby Zamawiającego (</w:t>
      </w:r>
      <w:r>
        <w:rPr>
          <w:sz w:val="20"/>
          <w:szCs w:val="20"/>
        </w:rPr>
        <w:t xml:space="preserve">wg. </w:t>
      </w:r>
      <w:r w:rsidRPr="00A10E99">
        <w:rPr>
          <w:sz w:val="20"/>
          <w:szCs w:val="20"/>
        </w:rPr>
        <w:t>właściwoś</w:t>
      </w:r>
      <w:r>
        <w:rPr>
          <w:sz w:val="20"/>
          <w:szCs w:val="20"/>
        </w:rPr>
        <w:t>ci</w:t>
      </w:r>
      <w:r w:rsidRPr="005B4D45">
        <w:rPr>
          <w:sz w:val="20"/>
          <w:szCs w:val="20"/>
        </w:rPr>
        <w:t xml:space="preserve"> miejscow</w:t>
      </w:r>
      <w:r>
        <w:rPr>
          <w:sz w:val="20"/>
          <w:szCs w:val="20"/>
        </w:rPr>
        <w:t>ej</w:t>
      </w:r>
      <w:r w:rsidRPr="005B4D45">
        <w:rPr>
          <w:sz w:val="20"/>
          <w:szCs w:val="20"/>
        </w:rPr>
        <w:t xml:space="preserve"> dla siedziby GDDKiA Oddziału w Lublinie)</w:t>
      </w:r>
      <w:r w:rsidR="002424A4" w:rsidRPr="00DA2838">
        <w:rPr>
          <w:rFonts w:cs="TTE1768698t00"/>
          <w:sz w:val="20"/>
          <w:szCs w:val="20"/>
        </w:rPr>
        <w:t>.</w:t>
      </w:r>
    </w:p>
    <w:p w14:paraId="2BC54A2D" w14:textId="10BCCA54" w:rsidR="002E2608" w:rsidRPr="00210792" w:rsidRDefault="002424A4" w:rsidP="008D1458">
      <w:pPr>
        <w:widowControl/>
        <w:numPr>
          <w:ilvl w:val="0"/>
          <w:numId w:val="62"/>
        </w:numPr>
        <w:autoSpaceDE/>
        <w:autoSpaceDN/>
        <w:adjustRightInd/>
        <w:spacing w:after="120" w:line="276" w:lineRule="auto"/>
        <w:ind w:left="425" w:hanging="425"/>
        <w:jc w:val="both"/>
        <w:rPr>
          <w:color w:val="000000"/>
          <w:sz w:val="20"/>
          <w:szCs w:val="20"/>
        </w:rPr>
      </w:pPr>
      <w:r>
        <w:rPr>
          <w:rFonts w:cs="TTE1768698t00"/>
          <w:sz w:val="20"/>
          <w:szCs w:val="20"/>
        </w:rPr>
        <w:lastRenderedPageBreak/>
        <w:t xml:space="preserve">Umowę </w:t>
      </w:r>
      <w:r w:rsidRPr="00392D68">
        <w:rPr>
          <w:rFonts w:cs="TTE1771BD8t00"/>
          <w:sz w:val="20"/>
          <w:szCs w:val="20"/>
        </w:rPr>
        <w:t xml:space="preserve">niniejszą sporządzono w </w:t>
      </w:r>
      <w:r w:rsidRPr="00392D68">
        <w:rPr>
          <w:rFonts w:cs="TTE1768698t00"/>
          <w:sz w:val="20"/>
          <w:szCs w:val="20"/>
        </w:rPr>
        <w:t xml:space="preserve">dwóch </w:t>
      </w:r>
      <w:r w:rsidRPr="00392D68">
        <w:rPr>
          <w:rFonts w:cs="TTE1771BD8t00"/>
          <w:sz w:val="20"/>
          <w:szCs w:val="20"/>
        </w:rPr>
        <w:t>jednobrzmiących egzemplarzach, po jednym dla każdej ze Stron</w:t>
      </w:r>
      <w:r w:rsidR="008D1458">
        <w:t>.</w:t>
      </w:r>
    </w:p>
    <w:p w14:paraId="640A96BC" w14:textId="655A30D9" w:rsidR="008D1458" w:rsidRPr="00210792" w:rsidRDefault="008D1458" w:rsidP="00210792">
      <w:pPr>
        <w:widowControl/>
        <w:numPr>
          <w:ilvl w:val="0"/>
          <w:numId w:val="62"/>
        </w:numPr>
        <w:autoSpaceDE/>
        <w:autoSpaceDN/>
        <w:adjustRightInd/>
        <w:spacing w:after="120" w:line="276" w:lineRule="auto"/>
        <w:ind w:left="425" w:hanging="425"/>
        <w:jc w:val="both"/>
        <w:rPr>
          <w:color w:val="000000"/>
          <w:sz w:val="20"/>
          <w:szCs w:val="20"/>
        </w:rPr>
      </w:pPr>
      <w:r>
        <w:rPr>
          <w:rFonts w:cs="TTE1768698t00"/>
          <w:sz w:val="20"/>
          <w:szCs w:val="20"/>
        </w:rPr>
        <w:t>Załącznikami do umowy są</w:t>
      </w:r>
      <w:r w:rsidRPr="00210792">
        <w:rPr>
          <w:color w:val="000000"/>
          <w:sz w:val="20"/>
          <w:szCs w:val="20"/>
        </w:rPr>
        <w:t>:</w:t>
      </w:r>
    </w:p>
    <w:p w14:paraId="1A61A10F" w14:textId="77777777" w:rsidR="008D1458" w:rsidRPr="00210792" w:rsidRDefault="008D1458" w:rsidP="008D1458">
      <w:pPr>
        <w:pStyle w:val="Akapitzlist"/>
        <w:numPr>
          <w:ilvl w:val="0"/>
          <w:numId w:val="70"/>
        </w:numPr>
        <w:spacing w:after="120" w:line="276" w:lineRule="auto"/>
        <w:jc w:val="both"/>
        <w:rPr>
          <w:rFonts w:ascii="Verdana" w:hAnsi="Verdana"/>
          <w:color w:val="000000"/>
          <w:sz w:val="20"/>
          <w:szCs w:val="20"/>
        </w:rPr>
      </w:pPr>
      <w:r w:rsidRPr="00210792">
        <w:rPr>
          <w:rFonts w:ascii="Verdana" w:hAnsi="Verdana"/>
          <w:color w:val="000000"/>
          <w:sz w:val="20"/>
          <w:szCs w:val="20"/>
        </w:rPr>
        <w:t>Opis przedmiotu zamówienia (zwany dalej „OPZ”),</w:t>
      </w:r>
    </w:p>
    <w:p w14:paraId="5ABC586A" w14:textId="0F6DEDEC" w:rsidR="008D1458" w:rsidRDefault="008D1458" w:rsidP="008D1458">
      <w:pPr>
        <w:pStyle w:val="Akapitzlist"/>
        <w:numPr>
          <w:ilvl w:val="0"/>
          <w:numId w:val="70"/>
        </w:numPr>
        <w:spacing w:after="120" w:line="276" w:lineRule="auto"/>
        <w:jc w:val="both"/>
        <w:rPr>
          <w:rFonts w:ascii="Verdana" w:hAnsi="Verdana"/>
          <w:color w:val="000000"/>
          <w:sz w:val="20"/>
          <w:szCs w:val="20"/>
        </w:rPr>
      </w:pPr>
      <w:r w:rsidRPr="00210792">
        <w:rPr>
          <w:rFonts w:ascii="Verdana" w:hAnsi="Verdana"/>
          <w:color w:val="000000"/>
          <w:sz w:val="20"/>
          <w:szCs w:val="20"/>
        </w:rPr>
        <w:t>Oferta Wykonawcy z dnia ……………… wraz z kosztorysem ofertowym</w:t>
      </w:r>
      <w:r>
        <w:rPr>
          <w:rFonts w:ascii="Verdana" w:hAnsi="Verdana"/>
          <w:color w:val="000000"/>
          <w:sz w:val="20"/>
          <w:szCs w:val="20"/>
        </w:rPr>
        <w:t>,</w:t>
      </w:r>
    </w:p>
    <w:p w14:paraId="6BF07C0C" w14:textId="77777777" w:rsidR="008D1458" w:rsidRPr="008D1458" w:rsidRDefault="008D1458" w:rsidP="008D1458">
      <w:pPr>
        <w:pStyle w:val="Akapitzlist"/>
        <w:numPr>
          <w:ilvl w:val="0"/>
          <w:numId w:val="70"/>
        </w:numPr>
        <w:spacing w:after="120" w:line="276" w:lineRule="auto"/>
        <w:jc w:val="both"/>
        <w:rPr>
          <w:rFonts w:ascii="Verdana" w:hAnsi="Verdana"/>
          <w:color w:val="000000"/>
          <w:sz w:val="20"/>
          <w:szCs w:val="20"/>
        </w:rPr>
      </w:pPr>
      <w:r w:rsidRPr="008D1458">
        <w:rPr>
          <w:rFonts w:ascii="Verdana" w:hAnsi="Verdana"/>
          <w:color w:val="000000"/>
          <w:sz w:val="20"/>
          <w:szCs w:val="20"/>
        </w:rPr>
        <w:t>Oświadczenie sankcyjne,</w:t>
      </w:r>
    </w:p>
    <w:p w14:paraId="074D2771" w14:textId="4ACA3C8D" w:rsidR="008D1458" w:rsidRPr="00210792" w:rsidRDefault="008D1458" w:rsidP="00210792">
      <w:pPr>
        <w:pStyle w:val="Akapitzlist"/>
        <w:numPr>
          <w:ilvl w:val="0"/>
          <w:numId w:val="70"/>
        </w:numPr>
        <w:spacing w:after="120" w:line="276" w:lineRule="auto"/>
        <w:jc w:val="both"/>
        <w:rPr>
          <w:color w:val="000000"/>
          <w:sz w:val="20"/>
          <w:szCs w:val="20"/>
        </w:rPr>
      </w:pPr>
      <w:r w:rsidRPr="008D1458">
        <w:rPr>
          <w:rFonts w:ascii="Verdana" w:hAnsi="Verdana"/>
          <w:color w:val="000000"/>
          <w:sz w:val="20"/>
          <w:szCs w:val="20"/>
        </w:rPr>
        <w:t xml:space="preserve">Klauzula </w:t>
      </w:r>
      <w:r>
        <w:rPr>
          <w:rFonts w:ascii="Verdana" w:hAnsi="Verdana"/>
          <w:color w:val="000000"/>
          <w:sz w:val="20"/>
          <w:szCs w:val="20"/>
        </w:rPr>
        <w:t xml:space="preserve">Wykonawcy </w:t>
      </w:r>
      <w:r w:rsidRPr="008D1458">
        <w:rPr>
          <w:rFonts w:ascii="Verdana" w:hAnsi="Verdana"/>
          <w:color w:val="000000"/>
          <w:sz w:val="20"/>
          <w:szCs w:val="20"/>
        </w:rPr>
        <w:t>w sprawie przetwarzania danych osobowych</w:t>
      </w:r>
      <w:r>
        <w:rPr>
          <w:rFonts w:ascii="Verdana" w:hAnsi="Verdana"/>
          <w:color w:val="000000"/>
          <w:sz w:val="20"/>
          <w:szCs w:val="20"/>
        </w:rPr>
        <w:t>.</w:t>
      </w:r>
    </w:p>
    <w:p w14:paraId="4ABB6F8C" w14:textId="77777777" w:rsidR="002E2608" w:rsidRDefault="002E2608" w:rsidP="005E4851">
      <w:pPr>
        <w:pStyle w:val="Style5"/>
        <w:widowControl/>
        <w:tabs>
          <w:tab w:val="left" w:pos="835"/>
        </w:tabs>
        <w:spacing w:line="240" w:lineRule="auto"/>
        <w:contextualSpacing/>
        <w:rPr>
          <w:color w:val="000000"/>
          <w:sz w:val="20"/>
          <w:szCs w:val="20"/>
        </w:rPr>
      </w:pPr>
    </w:p>
    <w:p w14:paraId="13B3277A" w14:textId="77777777" w:rsidR="002E2608" w:rsidRDefault="002E2608" w:rsidP="005E4851">
      <w:pPr>
        <w:pStyle w:val="Style5"/>
        <w:widowControl/>
        <w:tabs>
          <w:tab w:val="left" w:pos="835"/>
        </w:tabs>
        <w:spacing w:line="240" w:lineRule="auto"/>
        <w:contextualSpacing/>
        <w:rPr>
          <w:color w:val="000000"/>
          <w:sz w:val="20"/>
          <w:szCs w:val="20"/>
        </w:rPr>
      </w:pPr>
    </w:p>
    <w:p w14:paraId="1BDECCF0" w14:textId="0B1F59CF" w:rsidR="0016584F" w:rsidRDefault="00AD5E04" w:rsidP="008D1458">
      <w:pPr>
        <w:pStyle w:val="Style5"/>
        <w:widowControl/>
        <w:tabs>
          <w:tab w:val="left" w:pos="835"/>
        </w:tabs>
        <w:spacing w:line="240" w:lineRule="auto"/>
        <w:contextualSpacing/>
        <w:rPr>
          <w:b/>
          <w:bCs/>
          <w:color w:val="000000"/>
          <w:sz w:val="20"/>
          <w:szCs w:val="20"/>
        </w:rPr>
      </w:pPr>
      <w:r w:rsidRPr="00AD5E04">
        <w:rPr>
          <w:b/>
          <w:bCs/>
          <w:color w:val="000000"/>
          <w:sz w:val="20"/>
          <w:szCs w:val="20"/>
        </w:rPr>
        <w:t xml:space="preserve">ZAMAWIAJĄCY </w:t>
      </w:r>
      <w:r w:rsidR="002E2608">
        <w:rPr>
          <w:b/>
          <w:bCs/>
          <w:color w:val="000000"/>
          <w:sz w:val="20"/>
          <w:szCs w:val="20"/>
        </w:rPr>
        <w:t xml:space="preserve">                                                                                        </w:t>
      </w:r>
      <w:r w:rsidRPr="00AD5E04">
        <w:rPr>
          <w:b/>
          <w:bCs/>
          <w:color w:val="000000"/>
          <w:sz w:val="20"/>
          <w:szCs w:val="20"/>
        </w:rPr>
        <w:t>WYK</w:t>
      </w:r>
      <w:r w:rsidR="0078118C">
        <w:rPr>
          <w:b/>
          <w:bCs/>
          <w:color w:val="000000"/>
          <w:sz w:val="20"/>
          <w:szCs w:val="20"/>
        </w:rPr>
        <w:t>ONAWC</w:t>
      </w:r>
      <w:r w:rsidR="008D1458">
        <w:rPr>
          <w:b/>
          <w:bCs/>
          <w:color w:val="000000"/>
          <w:sz w:val="20"/>
          <w:szCs w:val="20"/>
        </w:rPr>
        <w:t>A</w:t>
      </w:r>
    </w:p>
    <w:p w14:paraId="4561174F" w14:textId="47A573FC" w:rsidR="008D1458" w:rsidRDefault="008D1458" w:rsidP="008D1458"/>
    <w:p w14:paraId="5AFE3016" w14:textId="64A27669" w:rsidR="00222F43" w:rsidRDefault="00222F43" w:rsidP="00210792">
      <w:pPr>
        <w:tabs>
          <w:tab w:val="left" w:pos="2175"/>
        </w:tabs>
        <w:sectPr w:rsidR="00222F43" w:rsidSect="00210792">
          <w:headerReference w:type="default" r:id="rId9"/>
          <w:footerReference w:type="default" r:id="rId10"/>
          <w:pgSz w:w="11907" w:h="16839" w:code="9"/>
          <w:pgMar w:top="567" w:right="1134" w:bottom="1276" w:left="1134" w:header="709" w:footer="373" w:gutter="0"/>
          <w:cols w:space="60"/>
          <w:noEndnote/>
          <w:docGrid w:linePitch="326"/>
        </w:sectPr>
      </w:pPr>
    </w:p>
    <w:p w14:paraId="7021B5A8" w14:textId="16C0B354" w:rsidR="00E86B71" w:rsidRPr="00E86B71" w:rsidRDefault="00E86B71">
      <w:pPr>
        <w:tabs>
          <w:tab w:val="left" w:pos="896"/>
        </w:tabs>
        <w:rPr>
          <w:sz w:val="20"/>
          <w:szCs w:val="20"/>
        </w:rPr>
      </w:pPr>
    </w:p>
    <w:sectPr w:rsidR="00E86B71" w:rsidRPr="00E86B71" w:rsidSect="00CC2C31">
      <w:headerReference w:type="default" r:id="rId11"/>
      <w:pgSz w:w="11907" w:h="16839" w:code="9"/>
      <w:pgMar w:top="0" w:right="1244" w:bottom="1440" w:left="1418" w:header="708" w:footer="708"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2B62" w14:textId="77777777" w:rsidR="008A0E8A" w:rsidRDefault="008A0E8A" w:rsidP="009B4051">
      <w:r>
        <w:separator/>
      </w:r>
    </w:p>
  </w:endnote>
  <w:endnote w:type="continuationSeparator" w:id="0">
    <w:p w14:paraId="3BFA14F1" w14:textId="77777777" w:rsidR="008A0E8A" w:rsidRDefault="008A0E8A" w:rsidP="009B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Italic">
    <w:altName w:val="Verdana"/>
    <w:panose1 w:val="00000000000000000000"/>
    <w:charset w:val="00"/>
    <w:family w:val="roman"/>
    <w:notTrueType/>
    <w:pitch w:val="default"/>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501679"/>
      <w:docPartObj>
        <w:docPartGallery w:val="Page Numbers (Bottom of Page)"/>
        <w:docPartUnique/>
      </w:docPartObj>
    </w:sdtPr>
    <w:sdtEndPr>
      <w:rPr>
        <w:sz w:val="16"/>
        <w:szCs w:val="16"/>
      </w:rPr>
    </w:sdtEndPr>
    <w:sdtContent>
      <w:sdt>
        <w:sdtPr>
          <w:rPr>
            <w:sz w:val="16"/>
            <w:szCs w:val="16"/>
          </w:rPr>
          <w:id w:val="1728636285"/>
          <w:docPartObj>
            <w:docPartGallery w:val="Page Numbers (Top of Page)"/>
            <w:docPartUnique/>
          </w:docPartObj>
        </w:sdtPr>
        <w:sdtEndPr/>
        <w:sdtContent>
          <w:p w14:paraId="14F2F394" w14:textId="415563F0" w:rsidR="0078118C" w:rsidRPr="00392D68" w:rsidRDefault="0078118C">
            <w:pPr>
              <w:pStyle w:val="Stopka"/>
              <w:jc w:val="center"/>
              <w:rPr>
                <w:sz w:val="16"/>
                <w:szCs w:val="16"/>
              </w:rPr>
            </w:pPr>
            <w:r w:rsidRPr="00392D68">
              <w:rPr>
                <w:sz w:val="16"/>
                <w:szCs w:val="16"/>
              </w:rPr>
              <w:t xml:space="preserve">Strona </w:t>
            </w:r>
            <w:r w:rsidRPr="00392D68">
              <w:rPr>
                <w:b/>
                <w:bCs/>
                <w:sz w:val="16"/>
                <w:szCs w:val="16"/>
              </w:rPr>
              <w:fldChar w:fldCharType="begin"/>
            </w:r>
            <w:r w:rsidRPr="00392D68">
              <w:rPr>
                <w:b/>
                <w:bCs/>
                <w:sz w:val="16"/>
                <w:szCs w:val="16"/>
              </w:rPr>
              <w:instrText>PAGE</w:instrText>
            </w:r>
            <w:r w:rsidRPr="00392D68">
              <w:rPr>
                <w:b/>
                <w:bCs/>
                <w:sz w:val="16"/>
                <w:szCs w:val="16"/>
              </w:rPr>
              <w:fldChar w:fldCharType="separate"/>
            </w:r>
            <w:r w:rsidRPr="00392D68">
              <w:rPr>
                <w:b/>
                <w:bCs/>
                <w:sz w:val="16"/>
                <w:szCs w:val="16"/>
              </w:rPr>
              <w:t>2</w:t>
            </w:r>
            <w:r w:rsidRPr="00392D68">
              <w:rPr>
                <w:b/>
                <w:bCs/>
                <w:sz w:val="16"/>
                <w:szCs w:val="16"/>
              </w:rPr>
              <w:fldChar w:fldCharType="end"/>
            </w:r>
            <w:r w:rsidRPr="00392D68">
              <w:rPr>
                <w:sz w:val="16"/>
                <w:szCs w:val="16"/>
              </w:rPr>
              <w:t xml:space="preserve"> z </w:t>
            </w:r>
            <w:r w:rsidRPr="00392D68">
              <w:rPr>
                <w:b/>
                <w:bCs/>
                <w:sz w:val="16"/>
                <w:szCs w:val="16"/>
              </w:rPr>
              <w:fldChar w:fldCharType="begin"/>
            </w:r>
            <w:r w:rsidRPr="00392D68">
              <w:rPr>
                <w:b/>
                <w:bCs/>
                <w:sz w:val="16"/>
                <w:szCs w:val="16"/>
              </w:rPr>
              <w:instrText>NUMPAGES</w:instrText>
            </w:r>
            <w:r w:rsidRPr="00392D68">
              <w:rPr>
                <w:b/>
                <w:bCs/>
                <w:sz w:val="16"/>
                <w:szCs w:val="16"/>
              </w:rPr>
              <w:fldChar w:fldCharType="separate"/>
            </w:r>
            <w:r w:rsidRPr="00392D68">
              <w:rPr>
                <w:b/>
                <w:bCs/>
                <w:sz w:val="16"/>
                <w:szCs w:val="16"/>
              </w:rPr>
              <w:t>2</w:t>
            </w:r>
            <w:r w:rsidRPr="00392D68">
              <w:rPr>
                <w:b/>
                <w:bCs/>
                <w:sz w:val="16"/>
                <w:szCs w:val="16"/>
              </w:rPr>
              <w:fldChar w:fldCharType="end"/>
            </w:r>
          </w:p>
        </w:sdtContent>
      </w:sdt>
    </w:sdtContent>
  </w:sdt>
  <w:p w14:paraId="6133F8EB" w14:textId="77777777" w:rsidR="002615DE" w:rsidRDefault="002615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4A876" w14:textId="77777777" w:rsidR="008A0E8A" w:rsidRDefault="008A0E8A" w:rsidP="009B4051">
      <w:r>
        <w:separator/>
      </w:r>
    </w:p>
  </w:footnote>
  <w:footnote w:type="continuationSeparator" w:id="0">
    <w:p w14:paraId="090E42AC" w14:textId="77777777" w:rsidR="008A0E8A" w:rsidRDefault="008A0E8A" w:rsidP="009B4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6B6F" w14:textId="77777777" w:rsidR="009B4051" w:rsidRDefault="009B4051">
    <w:pPr>
      <w:pStyle w:val="Style7"/>
      <w:widowControl/>
      <w:spacing w:line="240" w:lineRule="auto"/>
      <w:ind w:right="144"/>
      <w:jc w:val="center"/>
      <w:rPr>
        <w:rStyle w:val="FontStyle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9A80" w14:textId="77777777" w:rsidR="00046325" w:rsidRPr="00C9147C" w:rsidRDefault="00046325" w:rsidP="00C9147C">
    <w:pPr>
      <w:pStyle w:val="Nagwek"/>
      <w:rPr>
        <w:rStyle w:val="FontStyle15"/>
        <w:rFonts w:cstheme="minorBidi"/>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81D"/>
    <w:multiLevelType w:val="hybridMultilevel"/>
    <w:tmpl w:val="89B2DCB8"/>
    <w:lvl w:ilvl="0" w:tplc="C49289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D19ED"/>
    <w:multiLevelType w:val="hybridMultilevel"/>
    <w:tmpl w:val="8CAAD56C"/>
    <w:lvl w:ilvl="0" w:tplc="06425E3E">
      <w:start w:val="1"/>
      <w:numFmt w:val="decimal"/>
      <w:lvlText w:val="%1."/>
      <w:lvlJc w:val="left"/>
      <w:pPr>
        <w:ind w:left="367"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F9675C"/>
    <w:multiLevelType w:val="hybridMultilevel"/>
    <w:tmpl w:val="FA9A7DE6"/>
    <w:lvl w:ilvl="0" w:tplc="8798406A">
      <w:start w:val="1"/>
      <w:numFmt w:val="lowerLetter"/>
      <w:lvlText w:val="%1)"/>
      <w:lvlJc w:val="left"/>
      <w:pPr>
        <w:ind w:left="1146" w:hanging="360"/>
      </w:pPr>
      <w:rPr>
        <w:rFonts w:hint="default"/>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3611B9"/>
    <w:multiLevelType w:val="hybridMultilevel"/>
    <w:tmpl w:val="E2A46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05AD3"/>
    <w:multiLevelType w:val="hybridMultilevel"/>
    <w:tmpl w:val="50F40256"/>
    <w:lvl w:ilvl="0" w:tplc="18D6390C">
      <w:start w:val="1"/>
      <w:numFmt w:val="decimal"/>
      <w:lvlText w:val="%1."/>
      <w:lvlJc w:val="left"/>
      <w:pPr>
        <w:ind w:left="2345" w:hanging="360"/>
      </w:pPr>
      <w:rPr>
        <w:b w:val="0"/>
        <w:sz w:val="20"/>
        <w:szCs w:val="20"/>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5" w15:restartNumberingAfterBreak="0">
    <w:nsid w:val="05AC3E88"/>
    <w:multiLevelType w:val="hybridMultilevel"/>
    <w:tmpl w:val="4B242E4A"/>
    <w:lvl w:ilvl="0" w:tplc="23FCE38C">
      <w:start w:val="1"/>
      <w:numFmt w:val="decimal"/>
      <w:lvlText w:val="%1."/>
      <w:lvlJc w:val="left"/>
      <w:pPr>
        <w:ind w:left="720" w:hanging="360"/>
      </w:pPr>
      <w:rPr>
        <w:rFonts w:ascii="Verdana" w:eastAsia="Times New Roman"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FE0972"/>
    <w:multiLevelType w:val="hybridMultilevel"/>
    <w:tmpl w:val="38B84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63757B"/>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0EC84395"/>
    <w:multiLevelType w:val="hybridMultilevel"/>
    <w:tmpl w:val="F8B4ABCC"/>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9" w15:restartNumberingAfterBreak="0">
    <w:nsid w:val="0FD76C40"/>
    <w:multiLevelType w:val="hybridMultilevel"/>
    <w:tmpl w:val="3202DD80"/>
    <w:lvl w:ilvl="0" w:tplc="024C5DD2">
      <w:start w:val="1"/>
      <w:numFmt w:val="decimal"/>
      <w:lvlText w:val="%1."/>
      <w:lvlJc w:val="left"/>
      <w:pPr>
        <w:ind w:left="720" w:hanging="360"/>
      </w:pPr>
      <w:rPr>
        <w:rFonts w:ascii="Verdana" w:eastAsia="Times New Roman" w:hAnsi="Verdana"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3C67D0"/>
    <w:multiLevelType w:val="hybridMultilevel"/>
    <w:tmpl w:val="3F52A858"/>
    <w:lvl w:ilvl="0" w:tplc="3A8423F8">
      <w:start w:val="1"/>
      <w:numFmt w:val="decimal"/>
      <w:lvlRestart w:val="0"/>
      <w:lvlText w:val="%1."/>
      <w:lvlJc w:val="left"/>
      <w:pPr>
        <w:tabs>
          <w:tab w:val="num" w:pos="454"/>
        </w:tabs>
        <w:ind w:left="454" w:hanging="454"/>
      </w:pPr>
      <w:rPr>
        <w:rFonts w:ascii="Verdana" w:hAnsi="Verdana"/>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5C0AAD"/>
    <w:multiLevelType w:val="hybridMultilevel"/>
    <w:tmpl w:val="8DA2FB8A"/>
    <w:lvl w:ilvl="0" w:tplc="ADE83C28">
      <w:start w:val="2"/>
      <w:numFmt w:val="decimal"/>
      <w:lvlText w:val="%1."/>
      <w:lvlJc w:val="left"/>
      <w:pPr>
        <w:tabs>
          <w:tab w:val="num" w:pos="360"/>
        </w:tabs>
        <w:ind w:left="360" w:hanging="360"/>
      </w:pPr>
      <w:rPr>
        <w:b w:val="0"/>
        <w:i w:val="0"/>
        <w:color w:val="000000"/>
        <w:sz w:val="20"/>
        <w:szCs w:val="20"/>
      </w:rPr>
    </w:lvl>
    <w:lvl w:ilvl="1" w:tplc="04150017">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9760476"/>
    <w:multiLevelType w:val="hybridMultilevel"/>
    <w:tmpl w:val="39F26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253AF4"/>
    <w:multiLevelType w:val="singleLevel"/>
    <w:tmpl w:val="BEC4204E"/>
    <w:lvl w:ilvl="0">
      <w:start w:val="2"/>
      <w:numFmt w:val="decimal"/>
      <w:lvlText w:val="%1."/>
      <w:legacy w:legacy="1" w:legacySpace="0" w:legacyIndent="206"/>
      <w:lvlJc w:val="left"/>
      <w:rPr>
        <w:rFonts w:ascii="Verdana" w:hAnsi="Verdana" w:hint="default"/>
      </w:rPr>
    </w:lvl>
  </w:abstractNum>
  <w:abstractNum w:abstractNumId="14" w15:restartNumberingAfterBreak="0">
    <w:nsid w:val="220B47E0"/>
    <w:multiLevelType w:val="hybridMultilevel"/>
    <w:tmpl w:val="AC48CF9A"/>
    <w:lvl w:ilvl="0" w:tplc="BDE0C5B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F5520F"/>
    <w:multiLevelType w:val="hybridMultilevel"/>
    <w:tmpl w:val="F710C18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356671"/>
    <w:multiLevelType w:val="multilevel"/>
    <w:tmpl w:val="FEFCBD2A"/>
    <w:lvl w:ilvl="0">
      <w:start w:val="1"/>
      <w:numFmt w:val="decimal"/>
      <w:lvlText w:val="%1."/>
      <w:lvlJc w:val="left"/>
      <w:pPr>
        <w:ind w:left="390" w:hanging="390"/>
      </w:pPr>
      <w:rPr>
        <w:rFonts w:hint="default"/>
        <w:color w:val="000000"/>
      </w:rPr>
    </w:lvl>
    <w:lvl w:ilvl="1">
      <w:start w:val="1"/>
      <w:numFmt w:val="decimal"/>
      <w:lvlText w:val="%1.%2."/>
      <w:lvlJc w:val="left"/>
      <w:pPr>
        <w:ind w:left="964" w:hanging="545"/>
      </w:pPr>
      <w:rPr>
        <w:rFonts w:hint="default"/>
        <w:color w:val="000000"/>
      </w:rPr>
    </w:lvl>
    <w:lvl w:ilvl="2">
      <w:start w:val="1"/>
      <w:numFmt w:val="decimal"/>
      <w:lvlText w:val="%1.%2.%3."/>
      <w:lvlJc w:val="left"/>
      <w:pPr>
        <w:ind w:left="1558" w:hanging="720"/>
      </w:pPr>
      <w:rPr>
        <w:rFonts w:hint="default"/>
        <w:color w:val="000000"/>
      </w:rPr>
    </w:lvl>
    <w:lvl w:ilvl="3">
      <w:start w:val="1"/>
      <w:numFmt w:val="decimal"/>
      <w:lvlText w:val="%1.%2.%3.%4."/>
      <w:lvlJc w:val="left"/>
      <w:pPr>
        <w:ind w:left="2337" w:hanging="1080"/>
      </w:pPr>
      <w:rPr>
        <w:rFonts w:hint="default"/>
        <w:color w:val="000000"/>
      </w:rPr>
    </w:lvl>
    <w:lvl w:ilvl="4">
      <w:start w:val="1"/>
      <w:numFmt w:val="decimal"/>
      <w:lvlText w:val="%1.%2.%3.%4.%5."/>
      <w:lvlJc w:val="left"/>
      <w:pPr>
        <w:ind w:left="3116" w:hanging="1440"/>
      </w:pPr>
      <w:rPr>
        <w:rFonts w:hint="default"/>
        <w:color w:val="000000"/>
      </w:rPr>
    </w:lvl>
    <w:lvl w:ilvl="5">
      <w:start w:val="1"/>
      <w:numFmt w:val="decimal"/>
      <w:lvlText w:val="%1.%2.%3.%4.%5.%6."/>
      <w:lvlJc w:val="left"/>
      <w:pPr>
        <w:ind w:left="3535" w:hanging="1440"/>
      </w:pPr>
      <w:rPr>
        <w:rFonts w:hint="default"/>
        <w:color w:val="000000"/>
      </w:rPr>
    </w:lvl>
    <w:lvl w:ilvl="6">
      <w:start w:val="1"/>
      <w:numFmt w:val="decimal"/>
      <w:lvlText w:val="%1.%2.%3.%4.%5.%6.%7."/>
      <w:lvlJc w:val="left"/>
      <w:pPr>
        <w:ind w:left="4314" w:hanging="1800"/>
      </w:pPr>
      <w:rPr>
        <w:rFonts w:hint="default"/>
        <w:color w:val="000000"/>
      </w:rPr>
    </w:lvl>
    <w:lvl w:ilvl="7">
      <w:start w:val="1"/>
      <w:numFmt w:val="decimal"/>
      <w:lvlText w:val="%1.%2.%3.%4.%5.%6.%7.%8."/>
      <w:lvlJc w:val="left"/>
      <w:pPr>
        <w:ind w:left="5093" w:hanging="2160"/>
      </w:pPr>
      <w:rPr>
        <w:rFonts w:hint="default"/>
        <w:color w:val="000000"/>
      </w:rPr>
    </w:lvl>
    <w:lvl w:ilvl="8">
      <w:start w:val="1"/>
      <w:numFmt w:val="decimal"/>
      <w:lvlText w:val="%1.%2.%3.%4.%5.%6.%7.%8.%9."/>
      <w:lvlJc w:val="left"/>
      <w:pPr>
        <w:ind w:left="5512" w:hanging="2160"/>
      </w:pPr>
      <w:rPr>
        <w:rFonts w:hint="default"/>
        <w:color w:val="000000"/>
      </w:rPr>
    </w:lvl>
  </w:abstractNum>
  <w:abstractNum w:abstractNumId="17" w15:restartNumberingAfterBreak="0">
    <w:nsid w:val="28A338F7"/>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8" w15:restartNumberingAfterBreak="0">
    <w:nsid w:val="28FA3004"/>
    <w:multiLevelType w:val="hybridMultilevel"/>
    <w:tmpl w:val="00C284CC"/>
    <w:lvl w:ilvl="0" w:tplc="A54E54D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4897"/>
        </w:tabs>
        <w:ind w:left="4897"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BB87028"/>
    <w:multiLevelType w:val="hybridMultilevel"/>
    <w:tmpl w:val="0944F090"/>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BC0FC7"/>
    <w:multiLevelType w:val="hybridMultilevel"/>
    <w:tmpl w:val="A992C682"/>
    <w:lvl w:ilvl="0" w:tplc="3A6EE9DC">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E00783A">
      <w:start w:val="1"/>
      <w:numFmt w:val="lowerLetter"/>
      <w:lvlText w:val="%2)"/>
      <w:lvlJc w:val="left"/>
      <w:pPr>
        <w:ind w:left="854"/>
      </w:pPr>
      <w:rPr>
        <w:b w:val="0"/>
        <w:i w:val="0"/>
        <w:strike w:val="0"/>
        <w:dstrike w:val="0"/>
        <w:color w:val="000000"/>
        <w:sz w:val="20"/>
        <w:szCs w:val="20"/>
        <w:u w:val="none" w:color="000000"/>
        <w:bdr w:val="none" w:sz="0" w:space="0" w:color="auto"/>
        <w:shd w:val="clear" w:color="auto" w:fill="auto"/>
        <w:vertAlign w:val="baseline"/>
      </w:rPr>
    </w:lvl>
    <w:lvl w:ilvl="2" w:tplc="A770FBEA">
      <w:start w:val="1"/>
      <w:numFmt w:val="lowerRoman"/>
      <w:lvlText w:val="%3"/>
      <w:lvlJc w:val="left"/>
      <w:pPr>
        <w:ind w:left="15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A60148A">
      <w:start w:val="1"/>
      <w:numFmt w:val="decimal"/>
      <w:lvlText w:val="%4"/>
      <w:lvlJc w:val="left"/>
      <w:pPr>
        <w:ind w:left="22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E4BC08">
      <w:start w:val="1"/>
      <w:numFmt w:val="lowerLetter"/>
      <w:lvlText w:val="%5"/>
      <w:lvlJc w:val="left"/>
      <w:pPr>
        <w:ind w:left="29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0686CE2">
      <w:start w:val="1"/>
      <w:numFmt w:val="lowerRoman"/>
      <w:lvlText w:val="%6"/>
      <w:lvlJc w:val="left"/>
      <w:pPr>
        <w:ind w:left="36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32EF6BA">
      <w:start w:val="1"/>
      <w:numFmt w:val="decimal"/>
      <w:lvlText w:val="%7"/>
      <w:lvlJc w:val="left"/>
      <w:pPr>
        <w:ind w:left="43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8BC8DE6">
      <w:start w:val="1"/>
      <w:numFmt w:val="lowerLetter"/>
      <w:lvlText w:val="%8"/>
      <w:lvlJc w:val="left"/>
      <w:pPr>
        <w:ind w:left="51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82C92A6">
      <w:start w:val="1"/>
      <w:numFmt w:val="lowerRoman"/>
      <w:lvlText w:val="%9"/>
      <w:lvlJc w:val="left"/>
      <w:pPr>
        <w:ind w:left="58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DD923EE"/>
    <w:multiLevelType w:val="hybridMultilevel"/>
    <w:tmpl w:val="419A2C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E203B5B"/>
    <w:multiLevelType w:val="hybridMultilevel"/>
    <w:tmpl w:val="F29CD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494945"/>
    <w:multiLevelType w:val="hybridMultilevel"/>
    <w:tmpl w:val="8A9CEA84"/>
    <w:lvl w:ilvl="0" w:tplc="10CCDC26">
      <w:start w:val="2"/>
      <w:numFmt w:val="decimal"/>
      <w:lvlText w:val="%1."/>
      <w:lvlJc w:val="left"/>
      <w:pPr>
        <w:ind w:left="644" w:hanging="360"/>
      </w:p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24" w15:restartNumberingAfterBreak="0">
    <w:nsid w:val="2FD53295"/>
    <w:multiLevelType w:val="hybridMultilevel"/>
    <w:tmpl w:val="5356A038"/>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26373"/>
    <w:multiLevelType w:val="hybridMultilevel"/>
    <w:tmpl w:val="ECAE60C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2564BFD"/>
    <w:multiLevelType w:val="hybridMultilevel"/>
    <w:tmpl w:val="2A602FDC"/>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A7747C"/>
    <w:multiLevelType w:val="hybridMultilevel"/>
    <w:tmpl w:val="39F26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EB63F7"/>
    <w:multiLevelType w:val="singleLevel"/>
    <w:tmpl w:val="A4DE8BC2"/>
    <w:lvl w:ilvl="0">
      <w:start w:val="1"/>
      <w:numFmt w:val="decimal"/>
      <w:lvlText w:val="%1."/>
      <w:legacy w:legacy="1" w:legacySpace="0" w:legacyIndent="206"/>
      <w:lvlJc w:val="left"/>
      <w:rPr>
        <w:rFonts w:ascii="Verdana" w:hAnsi="Verdana" w:hint="default"/>
      </w:rPr>
    </w:lvl>
  </w:abstractNum>
  <w:abstractNum w:abstractNumId="29" w15:restartNumberingAfterBreak="0">
    <w:nsid w:val="366F0C6D"/>
    <w:multiLevelType w:val="hybridMultilevel"/>
    <w:tmpl w:val="88828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FC0B4D"/>
    <w:multiLevelType w:val="multilevel"/>
    <w:tmpl w:val="62E6A596"/>
    <w:lvl w:ilvl="0">
      <w:start w:val="1"/>
      <w:numFmt w:val="decimal"/>
      <w:lvlText w:val="%1."/>
      <w:lvlJc w:val="left"/>
      <w:pPr>
        <w:tabs>
          <w:tab w:val="num" w:pos="360"/>
        </w:tabs>
        <w:ind w:left="360" w:hanging="360"/>
      </w:pPr>
      <w:rPr>
        <w:rFonts w:ascii="Verdana" w:hAnsi="Verdana" w:hint="default"/>
        <w:sz w:val="20"/>
        <w:szCs w:val="2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E0211A0"/>
    <w:multiLevelType w:val="hybridMultilevel"/>
    <w:tmpl w:val="AA422320"/>
    <w:lvl w:ilvl="0" w:tplc="04150017">
      <w:start w:val="1"/>
      <w:numFmt w:val="lowerLetter"/>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32" w15:restartNumberingAfterBreak="0">
    <w:nsid w:val="3F265E20"/>
    <w:multiLevelType w:val="hybridMultilevel"/>
    <w:tmpl w:val="1D56AC72"/>
    <w:lvl w:ilvl="0" w:tplc="6BB453DC">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FF67A97"/>
    <w:multiLevelType w:val="hybridMultilevel"/>
    <w:tmpl w:val="88780154"/>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2E68C4"/>
    <w:multiLevelType w:val="hybridMultilevel"/>
    <w:tmpl w:val="E77ADB08"/>
    <w:lvl w:ilvl="0" w:tplc="B170C41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7F6337"/>
    <w:multiLevelType w:val="hybridMultilevel"/>
    <w:tmpl w:val="4EBCD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586980"/>
    <w:multiLevelType w:val="hybridMultilevel"/>
    <w:tmpl w:val="3D868FDA"/>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F0531E"/>
    <w:multiLevelType w:val="hybridMultilevel"/>
    <w:tmpl w:val="D8F4B4E6"/>
    <w:lvl w:ilvl="0" w:tplc="89A2B208">
      <w:start w:val="1"/>
      <w:numFmt w:val="decimal"/>
      <w:lvlText w:val="%1."/>
      <w:lvlJc w:val="left"/>
      <w:pPr>
        <w:ind w:left="3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E4E2C4A">
      <w:start w:val="1"/>
      <w:numFmt w:val="lowerLetter"/>
      <w:lvlText w:val="%2"/>
      <w:lvlJc w:val="left"/>
      <w:pPr>
        <w:ind w:left="10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9AFBE0">
      <w:start w:val="1"/>
      <w:numFmt w:val="lowerRoman"/>
      <w:lvlText w:val="%3"/>
      <w:lvlJc w:val="left"/>
      <w:pPr>
        <w:ind w:left="18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0B46CDA">
      <w:start w:val="1"/>
      <w:numFmt w:val="decimal"/>
      <w:lvlText w:val="%4"/>
      <w:lvlJc w:val="left"/>
      <w:pPr>
        <w:ind w:left="25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90C2ACC">
      <w:start w:val="1"/>
      <w:numFmt w:val="lowerLetter"/>
      <w:lvlText w:val="%5"/>
      <w:lvlJc w:val="left"/>
      <w:pPr>
        <w:ind w:left="3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99081D6">
      <w:start w:val="1"/>
      <w:numFmt w:val="lowerRoman"/>
      <w:lvlText w:val="%6"/>
      <w:lvlJc w:val="left"/>
      <w:pPr>
        <w:ind w:left="3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BC88D72">
      <w:start w:val="1"/>
      <w:numFmt w:val="decimal"/>
      <w:lvlText w:val="%7"/>
      <w:lvlJc w:val="left"/>
      <w:pPr>
        <w:ind w:left="4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02859A">
      <w:start w:val="1"/>
      <w:numFmt w:val="lowerLetter"/>
      <w:lvlText w:val="%8"/>
      <w:lvlJc w:val="left"/>
      <w:pPr>
        <w:ind w:left="5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0169B74">
      <w:start w:val="1"/>
      <w:numFmt w:val="lowerRoman"/>
      <w:lvlText w:val="%9"/>
      <w:lvlJc w:val="left"/>
      <w:pPr>
        <w:ind w:left="6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4A567C8B"/>
    <w:multiLevelType w:val="hybridMultilevel"/>
    <w:tmpl w:val="44A25BF0"/>
    <w:lvl w:ilvl="0" w:tplc="A742168A">
      <w:start w:val="1"/>
      <w:numFmt w:val="decimal"/>
      <w:lvlText w:val="%1)"/>
      <w:lvlJc w:val="left"/>
      <w:pPr>
        <w:ind w:left="1145" w:hanging="360"/>
      </w:pPr>
      <w:rPr>
        <w:rFonts w:ascii="Verdana" w:hAnsi="Verdana"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4D377C9B"/>
    <w:multiLevelType w:val="hybridMultilevel"/>
    <w:tmpl w:val="25C8DA2A"/>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CC3D67"/>
    <w:multiLevelType w:val="singleLevel"/>
    <w:tmpl w:val="23A83520"/>
    <w:lvl w:ilvl="0">
      <w:start w:val="1"/>
      <w:numFmt w:val="decimal"/>
      <w:lvlText w:val="%1"/>
      <w:legacy w:legacy="1" w:legacySpace="0" w:legacyIndent="3005"/>
      <w:lvlJc w:val="left"/>
      <w:rPr>
        <w:rFonts w:ascii="Verdana" w:hAnsi="Verdana" w:hint="default"/>
      </w:rPr>
    </w:lvl>
  </w:abstractNum>
  <w:abstractNum w:abstractNumId="41" w15:restartNumberingAfterBreak="0">
    <w:nsid w:val="4F4C59F4"/>
    <w:multiLevelType w:val="hybridMultilevel"/>
    <w:tmpl w:val="66A2F018"/>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0D55123"/>
    <w:multiLevelType w:val="hybridMultilevel"/>
    <w:tmpl w:val="5A94724C"/>
    <w:lvl w:ilvl="0" w:tplc="987C407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A60C65"/>
    <w:multiLevelType w:val="singleLevel"/>
    <w:tmpl w:val="60E8406A"/>
    <w:lvl w:ilvl="0">
      <w:start w:val="1"/>
      <w:numFmt w:val="decimal"/>
      <w:lvlText w:val="%1."/>
      <w:lvlJc w:val="left"/>
      <w:pPr>
        <w:tabs>
          <w:tab w:val="num" w:pos="360"/>
        </w:tabs>
        <w:ind w:left="360" w:hanging="360"/>
      </w:pPr>
      <w:rPr>
        <w:rFonts w:ascii="Verdana" w:eastAsia="Times New Roman" w:hAnsi="Verdana" w:cs="Times New Roman" w:hint="default"/>
        <w:b w:val="0"/>
        <w:i w:val="0"/>
        <w:sz w:val="20"/>
        <w:szCs w:val="20"/>
      </w:rPr>
    </w:lvl>
  </w:abstractNum>
  <w:abstractNum w:abstractNumId="44" w15:restartNumberingAfterBreak="0">
    <w:nsid w:val="52042FC5"/>
    <w:multiLevelType w:val="hybridMultilevel"/>
    <w:tmpl w:val="EFEA6A8E"/>
    <w:lvl w:ilvl="0" w:tplc="54AEFD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4443DA"/>
    <w:multiLevelType w:val="hybridMultilevel"/>
    <w:tmpl w:val="6C6273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7C2017"/>
    <w:multiLevelType w:val="hybridMultilevel"/>
    <w:tmpl w:val="9EA81994"/>
    <w:lvl w:ilvl="0" w:tplc="8336229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E12EC5E">
      <w:start w:val="1"/>
      <w:numFmt w:val="lowerLetter"/>
      <w:lvlText w:val="%2"/>
      <w:lvlJc w:val="left"/>
      <w:pPr>
        <w:ind w:left="11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44C293A">
      <w:start w:val="1"/>
      <w:numFmt w:val="lowerRoman"/>
      <w:lvlText w:val="%3"/>
      <w:lvlJc w:val="left"/>
      <w:pPr>
        <w:ind w:left="18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0483D18">
      <w:start w:val="1"/>
      <w:numFmt w:val="decimal"/>
      <w:lvlText w:val="%4"/>
      <w:lvlJc w:val="left"/>
      <w:pPr>
        <w:ind w:left="25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30A4D92">
      <w:start w:val="1"/>
      <w:numFmt w:val="lowerLetter"/>
      <w:lvlText w:val="%5"/>
      <w:lvlJc w:val="left"/>
      <w:pPr>
        <w:ind w:left="32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C66E1B0">
      <w:start w:val="1"/>
      <w:numFmt w:val="lowerRoman"/>
      <w:lvlText w:val="%6"/>
      <w:lvlJc w:val="left"/>
      <w:pPr>
        <w:ind w:left="39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D6D87E">
      <w:start w:val="1"/>
      <w:numFmt w:val="decimal"/>
      <w:lvlText w:val="%7"/>
      <w:lvlJc w:val="left"/>
      <w:pPr>
        <w:ind w:left="47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018D834">
      <w:start w:val="1"/>
      <w:numFmt w:val="lowerLetter"/>
      <w:lvlText w:val="%8"/>
      <w:lvlJc w:val="left"/>
      <w:pPr>
        <w:ind w:left="54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F100A08">
      <w:start w:val="1"/>
      <w:numFmt w:val="lowerRoman"/>
      <w:lvlText w:val="%9"/>
      <w:lvlJc w:val="left"/>
      <w:pPr>
        <w:ind w:left="61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A4717F8"/>
    <w:multiLevelType w:val="hybridMultilevel"/>
    <w:tmpl w:val="C61823A6"/>
    <w:lvl w:ilvl="0" w:tplc="F51E360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C9514CF"/>
    <w:multiLevelType w:val="singleLevel"/>
    <w:tmpl w:val="F9049426"/>
    <w:lvl w:ilvl="0">
      <w:start w:val="1"/>
      <w:numFmt w:val="lowerLetter"/>
      <w:lvlText w:val="%1)"/>
      <w:legacy w:legacy="1" w:legacySpace="0" w:legacyIndent="355"/>
      <w:lvlJc w:val="left"/>
      <w:rPr>
        <w:rFonts w:ascii="Verdana" w:hAnsi="Verdana" w:hint="default"/>
      </w:rPr>
    </w:lvl>
  </w:abstractNum>
  <w:abstractNum w:abstractNumId="49" w15:restartNumberingAfterBreak="0">
    <w:nsid w:val="5C9D4D19"/>
    <w:multiLevelType w:val="hybridMultilevel"/>
    <w:tmpl w:val="1ABA9538"/>
    <w:lvl w:ilvl="0" w:tplc="0415000F">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620522D8"/>
    <w:multiLevelType w:val="hybridMultilevel"/>
    <w:tmpl w:val="39F26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372DCB"/>
    <w:multiLevelType w:val="hybridMultilevel"/>
    <w:tmpl w:val="C890EF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35549C"/>
    <w:multiLevelType w:val="hybridMultilevel"/>
    <w:tmpl w:val="CD1654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A9294C"/>
    <w:multiLevelType w:val="hybridMultilevel"/>
    <w:tmpl w:val="419A2C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7991A8E"/>
    <w:multiLevelType w:val="hybridMultilevel"/>
    <w:tmpl w:val="7390CB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7FF621A"/>
    <w:multiLevelType w:val="hybridMultilevel"/>
    <w:tmpl w:val="1C1A5402"/>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8850B25"/>
    <w:multiLevelType w:val="hybridMultilevel"/>
    <w:tmpl w:val="B5B0A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6E4DD3"/>
    <w:multiLevelType w:val="hybridMultilevel"/>
    <w:tmpl w:val="D5189D8E"/>
    <w:lvl w:ilvl="0" w:tplc="CFE4FE3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3A56ED"/>
    <w:multiLevelType w:val="hybridMultilevel"/>
    <w:tmpl w:val="68F291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F279B5"/>
    <w:multiLevelType w:val="hybridMultilevel"/>
    <w:tmpl w:val="E6469E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CAB2217"/>
    <w:multiLevelType w:val="hybridMultilevel"/>
    <w:tmpl w:val="0F30E662"/>
    <w:lvl w:ilvl="0" w:tplc="23FCE38C">
      <w:start w:val="1"/>
      <w:numFmt w:val="decimal"/>
      <w:lvlText w:val="%1."/>
      <w:lvlJc w:val="left"/>
      <w:pPr>
        <w:ind w:left="720" w:hanging="360"/>
      </w:pPr>
      <w:rPr>
        <w:rFonts w:ascii="Verdana" w:eastAsia="Times New Roman"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8E7CB7"/>
    <w:multiLevelType w:val="singleLevel"/>
    <w:tmpl w:val="A742168A"/>
    <w:lvl w:ilvl="0">
      <w:start w:val="1"/>
      <w:numFmt w:val="decimal"/>
      <w:lvlText w:val="%1)"/>
      <w:legacy w:legacy="1" w:legacySpace="0" w:legacyIndent="278"/>
      <w:lvlJc w:val="left"/>
      <w:rPr>
        <w:rFonts w:ascii="Verdana" w:hAnsi="Verdana" w:hint="default"/>
      </w:rPr>
    </w:lvl>
  </w:abstractNum>
  <w:abstractNum w:abstractNumId="62" w15:restartNumberingAfterBreak="0">
    <w:nsid w:val="7002465C"/>
    <w:multiLevelType w:val="hybridMultilevel"/>
    <w:tmpl w:val="419A2C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1022635"/>
    <w:multiLevelType w:val="multilevel"/>
    <w:tmpl w:val="DBA03B98"/>
    <w:lvl w:ilvl="0">
      <w:start w:val="1"/>
      <w:numFmt w:val="decimal"/>
      <w:lvlText w:val="%1)"/>
      <w:lvlJc w:val="left"/>
      <w:pPr>
        <w:tabs>
          <w:tab w:val="num" w:pos="397"/>
        </w:tabs>
        <w:ind w:left="397" w:hanging="397"/>
      </w:pPr>
      <w:rPr>
        <w:b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7AD0378"/>
    <w:multiLevelType w:val="hybridMultilevel"/>
    <w:tmpl w:val="5356A038"/>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1951B4"/>
    <w:multiLevelType w:val="hybridMultilevel"/>
    <w:tmpl w:val="705275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334F12"/>
    <w:multiLevelType w:val="hybridMultilevel"/>
    <w:tmpl w:val="2A602FDC"/>
    <w:lvl w:ilvl="0" w:tplc="673E28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E0E3B3B"/>
    <w:multiLevelType w:val="singleLevel"/>
    <w:tmpl w:val="EEDAAEC0"/>
    <w:lvl w:ilvl="0">
      <w:start w:val="1"/>
      <w:numFmt w:val="decimal"/>
      <w:lvlText w:val="%1."/>
      <w:legacy w:legacy="1" w:legacySpace="0" w:legacyIndent="211"/>
      <w:lvlJc w:val="left"/>
      <w:rPr>
        <w:rFonts w:ascii="Verdana" w:hAnsi="Verdana" w:hint="default"/>
      </w:rPr>
    </w:lvl>
  </w:abstractNum>
  <w:abstractNum w:abstractNumId="68" w15:restartNumberingAfterBreak="0">
    <w:nsid w:val="7F732A04"/>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40"/>
  </w:num>
  <w:num w:numId="2">
    <w:abstractNumId w:val="40"/>
    <w:lvlOverride w:ilvl="0">
      <w:lvl w:ilvl="0">
        <w:start w:val="1"/>
        <w:numFmt w:val="decimal"/>
        <w:lvlText w:val="%1"/>
        <w:legacy w:legacy="1" w:legacySpace="0" w:legacyIndent="3000"/>
        <w:lvlJc w:val="left"/>
        <w:rPr>
          <w:rFonts w:ascii="Verdana" w:hAnsi="Verdana" w:hint="default"/>
        </w:rPr>
      </w:lvl>
    </w:lvlOverride>
  </w:num>
  <w:num w:numId="3">
    <w:abstractNumId w:val="67"/>
  </w:num>
  <w:num w:numId="4">
    <w:abstractNumId w:val="28"/>
  </w:num>
  <w:num w:numId="5">
    <w:abstractNumId w:val="13"/>
  </w:num>
  <w:num w:numId="6">
    <w:abstractNumId w:val="48"/>
  </w:num>
  <w:num w:numId="7">
    <w:abstractNumId w:val="61"/>
  </w:num>
  <w:num w:numId="8">
    <w:abstractNumId w:val="29"/>
  </w:num>
  <w:num w:numId="9">
    <w:abstractNumId w:val="47"/>
  </w:num>
  <w:num w:numId="10">
    <w:abstractNumId w:val="45"/>
  </w:num>
  <w:num w:numId="11">
    <w:abstractNumId w:val="27"/>
  </w:num>
  <w:num w:numId="12">
    <w:abstractNumId w:val="6"/>
  </w:num>
  <w:num w:numId="13">
    <w:abstractNumId w:val="65"/>
  </w:num>
  <w:num w:numId="14">
    <w:abstractNumId w:val="53"/>
  </w:num>
  <w:num w:numId="15">
    <w:abstractNumId w:val="21"/>
  </w:num>
  <w:num w:numId="16">
    <w:abstractNumId w:val="6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2"/>
  </w:num>
  <w:num w:numId="20">
    <w:abstractNumId w:val="50"/>
  </w:num>
  <w:num w:numId="21">
    <w:abstractNumId w:val="56"/>
  </w:num>
  <w:num w:numId="22">
    <w:abstractNumId w:val="49"/>
  </w:num>
  <w:num w:numId="23">
    <w:abstractNumId w:val="15"/>
  </w:num>
  <w:num w:numId="24">
    <w:abstractNumId w:val="57"/>
  </w:num>
  <w:num w:numId="25">
    <w:abstractNumId w:val="52"/>
  </w:num>
  <w:num w:numId="26">
    <w:abstractNumId w:val="7"/>
  </w:num>
  <w:num w:numId="27">
    <w:abstractNumId w:val="51"/>
  </w:num>
  <w:num w:numId="28">
    <w:abstractNumId w:val="0"/>
  </w:num>
  <w:num w:numId="29">
    <w:abstractNumId w:val="42"/>
  </w:num>
  <w:num w:numId="30">
    <w:abstractNumId w:val="3"/>
  </w:num>
  <w:num w:numId="31">
    <w:abstractNumId w:val="22"/>
  </w:num>
  <w:num w:numId="32">
    <w:abstractNumId w:val="35"/>
  </w:num>
  <w:num w:numId="33">
    <w:abstractNumId w:val="16"/>
  </w:num>
  <w:num w:numId="34">
    <w:abstractNumId w:val="10"/>
  </w:num>
  <w:num w:numId="35">
    <w:abstractNumId w:val="5"/>
  </w:num>
  <w:num w:numId="36">
    <w:abstractNumId w:val="8"/>
  </w:num>
  <w:num w:numId="37">
    <w:abstractNumId w:val="60"/>
  </w:num>
  <w:num w:numId="38">
    <w:abstractNumId w:val="9"/>
  </w:num>
  <w:num w:numId="39">
    <w:abstractNumId w:val="33"/>
  </w:num>
  <w:num w:numId="40">
    <w:abstractNumId w:val="26"/>
  </w:num>
  <w:num w:numId="41">
    <w:abstractNumId w:val="66"/>
  </w:num>
  <w:num w:numId="42">
    <w:abstractNumId w:val="31"/>
  </w:num>
  <w:num w:numId="43">
    <w:abstractNumId w:val="32"/>
  </w:num>
  <w:num w:numId="44">
    <w:abstractNumId w:val="68"/>
  </w:num>
  <w:num w:numId="45">
    <w:abstractNumId w:val="17"/>
  </w:num>
  <w:num w:numId="46">
    <w:abstractNumId w:val="46"/>
  </w:num>
  <w:num w:numId="47">
    <w:abstractNumId w:val="4"/>
  </w:num>
  <w:num w:numId="48">
    <w:abstractNumId w:val="36"/>
  </w:num>
  <w:num w:numId="49">
    <w:abstractNumId w:val="30"/>
  </w:num>
  <w:num w:numId="50">
    <w:abstractNumId w:val="54"/>
  </w:num>
  <w:num w:numId="51">
    <w:abstractNumId w:val="43"/>
  </w:num>
  <w:num w:numId="52">
    <w:abstractNumId w:val="19"/>
  </w:num>
  <w:num w:numId="53">
    <w:abstractNumId w:val="2"/>
  </w:num>
  <w:num w:numId="54">
    <w:abstractNumId w:val="20"/>
  </w:num>
  <w:num w:numId="55">
    <w:abstractNumId w:val="63"/>
  </w:num>
  <w:num w:numId="56">
    <w:abstractNumId w:val="25"/>
  </w:num>
  <w:num w:numId="57">
    <w:abstractNumId w:val="39"/>
  </w:num>
  <w:num w:numId="58">
    <w:abstractNumId w:val="24"/>
  </w:num>
  <w:num w:numId="59">
    <w:abstractNumId w:val="41"/>
  </w:num>
  <w:num w:numId="60">
    <w:abstractNumId w:val="64"/>
  </w:num>
  <w:num w:numId="6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num>
  <w:num w:numId="63">
    <w:abstractNumId w:val="37"/>
  </w:num>
  <w:num w:numId="64">
    <w:abstractNumId w:val="18"/>
  </w:num>
  <w:num w:numId="6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num>
  <w:num w:numId="67">
    <w:abstractNumId w:val="59"/>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num>
  <w:num w:numId="70">
    <w:abstractNumId w:val="38"/>
  </w:num>
  <w:num w:numId="71">
    <w:abstractNumId w:val="58"/>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bucki Bogusław">
    <w15:presenceInfo w15:providerId="AD" w15:userId="S::bzbucki@gddkia.gov.pl::59a9fcfb-0fd8-438e-b87a-350b31681d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051"/>
    <w:rsid w:val="00004769"/>
    <w:rsid w:val="00004CCA"/>
    <w:rsid w:val="00010234"/>
    <w:rsid w:val="000209E7"/>
    <w:rsid w:val="0002170C"/>
    <w:rsid w:val="00037AD2"/>
    <w:rsid w:val="00042225"/>
    <w:rsid w:val="00046325"/>
    <w:rsid w:val="00047C2A"/>
    <w:rsid w:val="000522F3"/>
    <w:rsid w:val="000555FD"/>
    <w:rsid w:val="00060B58"/>
    <w:rsid w:val="00063451"/>
    <w:rsid w:val="000836C3"/>
    <w:rsid w:val="0008471D"/>
    <w:rsid w:val="00087450"/>
    <w:rsid w:val="00095D29"/>
    <w:rsid w:val="000B3CBF"/>
    <w:rsid w:val="000B7300"/>
    <w:rsid w:val="000C41AE"/>
    <w:rsid w:val="000D2E13"/>
    <w:rsid w:val="000D6E29"/>
    <w:rsid w:val="000F1CE4"/>
    <w:rsid w:val="00100F7C"/>
    <w:rsid w:val="00122A3C"/>
    <w:rsid w:val="00133058"/>
    <w:rsid w:val="001362E6"/>
    <w:rsid w:val="0014078C"/>
    <w:rsid w:val="001444B2"/>
    <w:rsid w:val="00154E0A"/>
    <w:rsid w:val="00162EB4"/>
    <w:rsid w:val="00163E9B"/>
    <w:rsid w:val="00164F37"/>
    <w:rsid w:val="0016584F"/>
    <w:rsid w:val="00165D76"/>
    <w:rsid w:val="001730F6"/>
    <w:rsid w:val="00180E47"/>
    <w:rsid w:val="00186D7E"/>
    <w:rsid w:val="00187BFA"/>
    <w:rsid w:val="00190600"/>
    <w:rsid w:val="00194A55"/>
    <w:rsid w:val="001B1EBF"/>
    <w:rsid w:val="001B51E6"/>
    <w:rsid w:val="001E4A0D"/>
    <w:rsid w:val="001E5C8E"/>
    <w:rsid w:val="001F23F7"/>
    <w:rsid w:val="001F357C"/>
    <w:rsid w:val="001F518F"/>
    <w:rsid w:val="002000D9"/>
    <w:rsid w:val="002020C9"/>
    <w:rsid w:val="00206C68"/>
    <w:rsid w:val="00210792"/>
    <w:rsid w:val="00214B5C"/>
    <w:rsid w:val="00222F43"/>
    <w:rsid w:val="0022635A"/>
    <w:rsid w:val="002424A4"/>
    <w:rsid w:val="002615DE"/>
    <w:rsid w:val="00297D1A"/>
    <w:rsid w:val="002B6C78"/>
    <w:rsid w:val="002C76CD"/>
    <w:rsid w:val="002D45DE"/>
    <w:rsid w:val="002E2608"/>
    <w:rsid w:val="002E68A4"/>
    <w:rsid w:val="002E7CD4"/>
    <w:rsid w:val="00302F12"/>
    <w:rsid w:val="003100B5"/>
    <w:rsid w:val="003115CA"/>
    <w:rsid w:val="00324F58"/>
    <w:rsid w:val="00334EBC"/>
    <w:rsid w:val="00344E4F"/>
    <w:rsid w:val="00347CE3"/>
    <w:rsid w:val="00361CB3"/>
    <w:rsid w:val="00370F73"/>
    <w:rsid w:val="003722D4"/>
    <w:rsid w:val="003800E1"/>
    <w:rsid w:val="00384AB4"/>
    <w:rsid w:val="00392D68"/>
    <w:rsid w:val="003A1C90"/>
    <w:rsid w:val="003B31BE"/>
    <w:rsid w:val="003F2E14"/>
    <w:rsid w:val="003F3475"/>
    <w:rsid w:val="003F44CD"/>
    <w:rsid w:val="003F5673"/>
    <w:rsid w:val="0041131F"/>
    <w:rsid w:val="00434DCC"/>
    <w:rsid w:val="00435E87"/>
    <w:rsid w:val="004453B7"/>
    <w:rsid w:val="00483FD1"/>
    <w:rsid w:val="004844FE"/>
    <w:rsid w:val="004A54F5"/>
    <w:rsid w:val="004A709D"/>
    <w:rsid w:val="004A747B"/>
    <w:rsid w:val="004B2FD9"/>
    <w:rsid w:val="004B4C05"/>
    <w:rsid w:val="004D5D4C"/>
    <w:rsid w:val="004E20B7"/>
    <w:rsid w:val="004E6289"/>
    <w:rsid w:val="0050610B"/>
    <w:rsid w:val="0051224E"/>
    <w:rsid w:val="0051238C"/>
    <w:rsid w:val="00554764"/>
    <w:rsid w:val="00555822"/>
    <w:rsid w:val="005604EE"/>
    <w:rsid w:val="00560A39"/>
    <w:rsid w:val="00561772"/>
    <w:rsid w:val="00563C57"/>
    <w:rsid w:val="0057241B"/>
    <w:rsid w:val="005773BA"/>
    <w:rsid w:val="00584127"/>
    <w:rsid w:val="00593680"/>
    <w:rsid w:val="005965FA"/>
    <w:rsid w:val="005B2429"/>
    <w:rsid w:val="005C0A1B"/>
    <w:rsid w:val="005C6357"/>
    <w:rsid w:val="005D79F0"/>
    <w:rsid w:val="005D7E51"/>
    <w:rsid w:val="005E4851"/>
    <w:rsid w:val="005E7929"/>
    <w:rsid w:val="00607DE3"/>
    <w:rsid w:val="00620437"/>
    <w:rsid w:val="0062086B"/>
    <w:rsid w:val="00630E4E"/>
    <w:rsid w:val="006321F7"/>
    <w:rsid w:val="00642E31"/>
    <w:rsid w:val="00645A36"/>
    <w:rsid w:val="006533FF"/>
    <w:rsid w:val="006647AB"/>
    <w:rsid w:val="00682474"/>
    <w:rsid w:val="006A42AC"/>
    <w:rsid w:val="006B01AE"/>
    <w:rsid w:val="006C0A86"/>
    <w:rsid w:val="006D7B0E"/>
    <w:rsid w:val="006D7D9E"/>
    <w:rsid w:val="006F27E7"/>
    <w:rsid w:val="00704DED"/>
    <w:rsid w:val="0070719B"/>
    <w:rsid w:val="00720F78"/>
    <w:rsid w:val="00726DBC"/>
    <w:rsid w:val="0073601B"/>
    <w:rsid w:val="00741342"/>
    <w:rsid w:val="00744A1D"/>
    <w:rsid w:val="00750820"/>
    <w:rsid w:val="007539B5"/>
    <w:rsid w:val="007600CD"/>
    <w:rsid w:val="0076020A"/>
    <w:rsid w:val="0077249E"/>
    <w:rsid w:val="0078000D"/>
    <w:rsid w:val="0078118C"/>
    <w:rsid w:val="007921A9"/>
    <w:rsid w:val="007B37CF"/>
    <w:rsid w:val="007C7E74"/>
    <w:rsid w:val="007D10A9"/>
    <w:rsid w:val="007F7116"/>
    <w:rsid w:val="00801229"/>
    <w:rsid w:val="00801790"/>
    <w:rsid w:val="008159E0"/>
    <w:rsid w:val="008208D0"/>
    <w:rsid w:val="0083194C"/>
    <w:rsid w:val="00834B66"/>
    <w:rsid w:val="00853CF7"/>
    <w:rsid w:val="00853DB1"/>
    <w:rsid w:val="008560D5"/>
    <w:rsid w:val="008570BB"/>
    <w:rsid w:val="00862FCB"/>
    <w:rsid w:val="00890A7B"/>
    <w:rsid w:val="008A0E8A"/>
    <w:rsid w:val="008B562A"/>
    <w:rsid w:val="008D1458"/>
    <w:rsid w:val="008F2395"/>
    <w:rsid w:val="00903287"/>
    <w:rsid w:val="00920AFD"/>
    <w:rsid w:val="009244A2"/>
    <w:rsid w:val="00930F82"/>
    <w:rsid w:val="00935AF5"/>
    <w:rsid w:val="009646EC"/>
    <w:rsid w:val="00970265"/>
    <w:rsid w:val="00974909"/>
    <w:rsid w:val="00992760"/>
    <w:rsid w:val="00996EE0"/>
    <w:rsid w:val="009A6CDD"/>
    <w:rsid w:val="009B4051"/>
    <w:rsid w:val="009D193C"/>
    <w:rsid w:val="009F03B5"/>
    <w:rsid w:val="00A04FC7"/>
    <w:rsid w:val="00A34674"/>
    <w:rsid w:val="00A569EA"/>
    <w:rsid w:val="00A646F7"/>
    <w:rsid w:val="00A72CA7"/>
    <w:rsid w:val="00A8019F"/>
    <w:rsid w:val="00A82137"/>
    <w:rsid w:val="00A87099"/>
    <w:rsid w:val="00A90E4D"/>
    <w:rsid w:val="00AA24CF"/>
    <w:rsid w:val="00AD5E04"/>
    <w:rsid w:val="00AE4E3C"/>
    <w:rsid w:val="00AE743E"/>
    <w:rsid w:val="00AF0199"/>
    <w:rsid w:val="00AF22CC"/>
    <w:rsid w:val="00AF6310"/>
    <w:rsid w:val="00B05499"/>
    <w:rsid w:val="00B137F1"/>
    <w:rsid w:val="00B23C92"/>
    <w:rsid w:val="00B23D50"/>
    <w:rsid w:val="00B44894"/>
    <w:rsid w:val="00B532CC"/>
    <w:rsid w:val="00B817AF"/>
    <w:rsid w:val="00BA1CE5"/>
    <w:rsid w:val="00BA3F6E"/>
    <w:rsid w:val="00BB0119"/>
    <w:rsid w:val="00BB7A7B"/>
    <w:rsid w:val="00BC4994"/>
    <w:rsid w:val="00BD783C"/>
    <w:rsid w:val="00BF1F75"/>
    <w:rsid w:val="00BF2708"/>
    <w:rsid w:val="00BF274C"/>
    <w:rsid w:val="00BF68C1"/>
    <w:rsid w:val="00C1192F"/>
    <w:rsid w:val="00C204B5"/>
    <w:rsid w:val="00C3359A"/>
    <w:rsid w:val="00C40EC6"/>
    <w:rsid w:val="00C82805"/>
    <w:rsid w:val="00C9147C"/>
    <w:rsid w:val="00C93D48"/>
    <w:rsid w:val="00CC061A"/>
    <w:rsid w:val="00CC2C31"/>
    <w:rsid w:val="00CE4C75"/>
    <w:rsid w:val="00D00806"/>
    <w:rsid w:val="00D03D63"/>
    <w:rsid w:val="00D04439"/>
    <w:rsid w:val="00D13135"/>
    <w:rsid w:val="00D51884"/>
    <w:rsid w:val="00D602A2"/>
    <w:rsid w:val="00D771EE"/>
    <w:rsid w:val="00D85A98"/>
    <w:rsid w:val="00D941B2"/>
    <w:rsid w:val="00DA36F2"/>
    <w:rsid w:val="00DC64F5"/>
    <w:rsid w:val="00DE6AA7"/>
    <w:rsid w:val="00DF38DB"/>
    <w:rsid w:val="00E1326F"/>
    <w:rsid w:val="00E177CC"/>
    <w:rsid w:val="00E20D4E"/>
    <w:rsid w:val="00E24059"/>
    <w:rsid w:val="00E25C00"/>
    <w:rsid w:val="00E27405"/>
    <w:rsid w:val="00E4232B"/>
    <w:rsid w:val="00E433A4"/>
    <w:rsid w:val="00E4671B"/>
    <w:rsid w:val="00E6078A"/>
    <w:rsid w:val="00E774DF"/>
    <w:rsid w:val="00E82DB3"/>
    <w:rsid w:val="00E86B71"/>
    <w:rsid w:val="00E903BD"/>
    <w:rsid w:val="00E90CBE"/>
    <w:rsid w:val="00EA0E8D"/>
    <w:rsid w:val="00EB7C5D"/>
    <w:rsid w:val="00EC00EA"/>
    <w:rsid w:val="00EC4865"/>
    <w:rsid w:val="00ED56AA"/>
    <w:rsid w:val="00ED7CB3"/>
    <w:rsid w:val="00EF0C41"/>
    <w:rsid w:val="00EF3079"/>
    <w:rsid w:val="00EF759B"/>
    <w:rsid w:val="00F06575"/>
    <w:rsid w:val="00F22331"/>
    <w:rsid w:val="00F43C2C"/>
    <w:rsid w:val="00F56946"/>
    <w:rsid w:val="00F74B0A"/>
    <w:rsid w:val="00F83361"/>
    <w:rsid w:val="00F83FA1"/>
    <w:rsid w:val="00F859C7"/>
    <w:rsid w:val="00FC162A"/>
    <w:rsid w:val="00FD0C3F"/>
    <w:rsid w:val="00FF4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4C0AF"/>
  <w15:chartTrackingRefBased/>
  <w15:docId w15:val="{C9B0F33B-C0EE-4176-B010-22BBF9E7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4051"/>
    <w:pPr>
      <w:widowControl w:val="0"/>
      <w:autoSpaceDE w:val="0"/>
      <w:autoSpaceDN w:val="0"/>
      <w:adjustRightInd w:val="0"/>
      <w:spacing w:after="0" w:line="240" w:lineRule="auto"/>
    </w:pPr>
    <w:rPr>
      <w:rFonts w:ascii="Verdana" w:eastAsiaTheme="minorEastAsia" w:hAnsi="Verdan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9B4051"/>
    <w:pPr>
      <w:spacing w:line="293" w:lineRule="exact"/>
      <w:jc w:val="center"/>
    </w:pPr>
  </w:style>
  <w:style w:type="paragraph" w:customStyle="1" w:styleId="Style2">
    <w:name w:val="Style2"/>
    <w:basedOn w:val="Normalny"/>
    <w:uiPriority w:val="99"/>
    <w:rsid w:val="009B4051"/>
    <w:pPr>
      <w:jc w:val="both"/>
    </w:pPr>
  </w:style>
  <w:style w:type="paragraph" w:customStyle="1" w:styleId="Style3">
    <w:name w:val="Style3"/>
    <w:basedOn w:val="Normalny"/>
    <w:uiPriority w:val="99"/>
    <w:rsid w:val="009B4051"/>
  </w:style>
  <w:style w:type="paragraph" w:customStyle="1" w:styleId="Style4">
    <w:name w:val="Style4"/>
    <w:basedOn w:val="Normalny"/>
    <w:uiPriority w:val="99"/>
    <w:rsid w:val="009B4051"/>
    <w:pPr>
      <w:spacing w:line="242" w:lineRule="exact"/>
    </w:pPr>
  </w:style>
  <w:style w:type="paragraph" w:customStyle="1" w:styleId="Style5">
    <w:name w:val="Style5"/>
    <w:basedOn w:val="Normalny"/>
    <w:uiPriority w:val="99"/>
    <w:rsid w:val="009B4051"/>
    <w:pPr>
      <w:spacing w:line="245" w:lineRule="exact"/>
      <w:jc w:val="both"/>
    </w:pPr>
  </w:style>
  <w:style w:type="paragraph" w:customStyle="1" w:styleId="Style6">
    <w:name w:val="Style6"/>
    <w:basedOn w:val="Normalny"/>
    <w:uiPriority w:val="99"/>
    <w:rsid w:val="009B4051"/>
    <w:pPr>
      <w:spacing w:line="245" w:lineRule="exact"/>
    </w:pPr>
  </w:style>
  <w:style w:type="paragraph" w:customStyle="1" w:styleId="Style7">
    <w:name w:val="Style7"/>
    <w:basedOn w:val="Normalny"/>
    <w:uiPriority w:val="99"/>
    <w:rsid w:val="009B4051"/>
    <w:pPr>
      <w:spacing w:line="242" w:lineRule="exact"/>
    </w:pPr>
  </w:style>
  <w:style w:type="paragraph" w:customStyle="1" w:styleId="Style8">
    <w:name w:val="Style8"/>
    <w:basedOn w:val="Normalny"/>
    <w:uiPriority w:val="99"/>
    <w:rsid w:val="009B4051"/>
  </w:style>
  <w:style w:type="paragraph" w:customStyle="1" w:styleId="Style9">
    <w:name w:val="Style9"/>
    <w:basedOn w:val="Normalny"/>
    <w:uiPriority w:val="99"/>
    <w:rsid w:val="009B4051"/>
    <w:pPr>
      <w:spacing w:line="235" w:lineRule="exact"/>
      <w:jc w:val="both"/>
    </w:pPr>
  </w:style>
  <w:style w:type="paragraph" w:customStyle="1" w:styleId="Style10">
    <w:name w:val="Style10"/>
    <w:basedOn w:val="Normalny"/>
    <w:uiPriority w:val="99"/>
    <w:rsid w:val="009B4051"/>
    <w:pPr>
      <w:spacing w:line="240" w:lineRule="exact"/>
      <w:ind w:hanging="355"/>
    </w:pPr>
  </w:style>
  <w:style w:type="character" w:customStyle="1" w:styleId="FontStyle12">
    <w:name w:val="Font Style12"/>
    <w:basedOn w:val="Domylnaczcionkaakapitu"/>
    <w:uiPriority w:val="99"/>
    <w:rsid w:val="009B4051"/>
    <w:rPr>
      <w:rFonts w:ascii="Verdana" w:hAnsi="Verdana" w:cs="Verdana"/>
      <w:b/>
      <w:bCs/>
      <w:color w:val="000000"/>
      <w:sz w:val="22"/>
      <w:szCs w:val="22"/>
    </w:rPr>
  </w:style>
  <w:style w:type="character" w:customStyle="1" w:styleId="FontStyle13">
    <w:name w:val="Font Style13"/>
    <w:basedOn w:val="Domylnaczcionkaakapitu"/>
    <w:uiPriority w:val="99"/>
    <w:rsid w:val="009B4051"/>
    <w:rPr>
      <w:rFonts w:ascii="Verdana" w:hAnsi="Verdana" w:cs="Verdana"/>
      <w:b/>
      <w:bCs/>
      <w:color w:val="000000"/>
      <w:sz w:val="16"/>
      <w:szCs w:val="16"/>
    </w:rPr>
  </w:style>
  <w:style w:type="character" w:customStyle="1" w:styleId="FontStyle14">
    <w:name w:val="Font Style14"/>
    <w:basedOn w:val="Domylnaczcionkaakapitu"/>
    <w:uiPriority w:val="99"/>
    <w:rsid w:val="009B4051"/>
    <w:rPr>
      <w:rFonts w:ascii="Verdana" w:hAnsi="Verdana" w:cs="Verdana"/>
      <w:b/>
      <w:bCs/>
      <w:color w:val="000000"/>
      <w:sz w:val="18"/>
      <w:szCs w:val="18"/>
    </w:rPr>
  </w:style>
  <w:style w:type="character" w:customStyle="1" w:styleId="FontStyle15">
    <w:name w:val="Font Style15"/>
    <w:basedOn w:val="Domylnaczcionkaakapitu"/>
    <w:uiPriority w:val="99"/>
    <w:rsid w:val="009B4051"/>
    <w:rPr>
      <w:rFonts w:ascii="Verdana" w:hAnsi="Verdana" w:cs="Verdana"/>
      <w:color w:val="000000"/>
      <w:sz w:val="16"/>
      <w:szCs w:val="16"/>
    </w:rPr>
  </w:style>
  <w:style w:type="character" w:customStyle="1" w:styleId="FontStyle16">
    <w:name w:val="Font Style16"/>
    <w:basedOn w:val="Domylnaczcionkaakapitu"/>
    <w:uiPriority w:val="99"/>
    <w:rsid w:val="009B4051"/>
    <w:rPr>
      <w:rFonts w:ascii="Verdana" w:hAnsi="Verdana" w:cs="Verdana"/>
      <w:b/>
      <w:bCs/>
      <w:i/>
      <w:iCs/>
      <w:color w:val="000000"/>
      <w:spacing w:val="10"/>
      <w:sz w:val="16"/>
      <w:szCs w:val="16"/>
    </w:rPr>
  </w:style>
  <w:style w:type="paragraph" w:styleId="Nagwek">
    <w:name w:val="header"/>
    <w:basedOn w:val="Normalny"/>
    <w:link w:val="NagwekZnak"/>
    <w:uiPriority w:val="99"/>
    <w:unhideWhenUsed/>
    <w:rsid w:val="009B4051"/>
    <w:pPr>
      <w:tabs>
        <w:tab w:val="center" w:pos="4536"/>
        <w:tab w:val="right" w:pos="9072"/>
      </w:tabs>
    </w:pPr>
  </w:style>
  <w:style w:type="character" w:customStyle="1" w:styleId="NagwekZnak">
    <w:name w:val="Nagłówek Znak"/>
    <w:basedOn w:val="Domylnaczcionkaakapitu"/>
    <w:link w:val="Nagwek"/>
    <w:uiPriority w:val="99"/>
    <w:rsid w:val="009B4051"/>
    <w:rPr>
      <w:rFonts w:ascii="Verdana" w:eastAsiaTheme="minorEastAsia" w:hAnsi="Verdana"/>
      <w:sz w:val="24"/>
      <w:szCs w:val="24"/>
      <w:lang w:eastAsia="pl-PL"/>
    </w:rPr>
  </w:style>
  <w:style w:type="paragraph" w:styleId="Stopka">
    <w:name w:val="footer"/>
    <w:basedOn w:val="Normalny"/>
    <w:link w:val="StopkaZnak"/>
    <w:uiPriority w:val="99"/>
    <w:unhideWhenUsed/>
    <w:rsid w:val="009B4051"/>
    <w:pPr>
      <w:tabs>
        <w:tab w:val="center" w:pos="4536"/>
        <w:tab w:val="right" w:pos="9072"/>
      </w:tabs>
    </w:pPr>
  </w:style>
  <w:style w:type="character" w:customStyle="1" w:styleId="StopkaZnak">
    <w:name w:val="Stopka Znak"/>
    <w:basedOn w:val="Domylnaczcionkaakapitu"/>
    <w:link w:val="Stopka"/>
    <w:uiPriority w:val="99"/>
    <w:rsid w:val="009B4051"/>
    <w:rPr>
      <w:rFonts w:ascii="Verdana" w:eastAsiaTheme="minorEastAsia" w:hAnsi="Verdana"/>
      <w:sz w:val="24"/>
      <w:szCs w:val="24"/>
      <w:lang w:eastAsia="pl-PL"/>
    </w:rPr>
  </w:style>
  <w:style w:type="paragraph" w:styleId="Tekstdymka">
    <w:name w:val="Balloon Text"/>
    <w:basedOn w:val="Normalny"/>
    <w:link w:val="TekstdymkaZnak"/>
    <w:semiHidden/>
    <w:unhideWhenUsed/>
    <w:rsid w:val="00D131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3135"/>
    <w:rPr>
      <w:rFonts w:ascii="Segoe UI" w:eastAsiaTheme="minorEastAsia" w:hAnsi="Segoe UI" w:cs="Segoe UI"/>
      <w:sz w:val="18"/>
      <w:szCs w:val="18"/>
      <w:lang w:eastAsia="pl-PL"/>
    </w:rPr>
  </w:style>
  <w:style w:type="paragraph" w:customStyle="1" w:styleId="Default">
    <w:name w:val="Default"/>
    <w:rsid w:val="00A87099"/>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L1,Numerowanie,Akapit z listą5,List Paragraph,Normal,Akapit z listą3,Akapit z listą31,Wypunktowanie,Normal2,Asia 2  Akapit z listą,tekst normalny,Obiekt,List Paragraph1,Odstavec,Preambuła,BulletC,Wyliczanie,Bullets"/>
    <w:basedOn w:val="Normalny"/>
    <w:link w:val="AkapitzlistZnak"/>
    <w:uiPriority w:val="34"/>
    <w:qFormat/>
    <w:rsid w:val="00187BFA"/>
    <w:pPr>
      <w:widowControl/>
      <w:autoSpaceDE/>
      <w:autoSpaceDN/>
      <w:adjustRightInd/>
      <w:ind w:left="708"/>
    </w:pPr>
    <w:rPr>
      <w:rFonts w:ascii="Times New Roman" w:eastAsia="Times New Roman" w:hAnsi="Times New Roman" w:cs="Times New Roman"/>
    </w:rPr>
  </w:style>
  <w:style w:type="paragraph" w:styleId="Tekstpodstawowywcity">
    <w:name w:val="Body Text Indent"/>
    <w:basedOn w:val="Normalny"/>
    <w:link w:val="TekstpodstawowywcityZnak"/>
    <w:uiPriority w:val="99"/>
    <w:unhideWhenUsed/>
    <w:rsid w:val="00561772"/>
    <w:pPr>
      <w:widowControl/>
      <w:autoSpaceDE/>
      <w:autoSpaceDN/>
      <w:adjustRightInd/>
      <w:spacing w:after="120"/>
      <w:ind w:left="283"/>
    </w:pPr>
    <w:rPr>
      <w:rFonts w:ascii="Times New Roman" w:eastAsia="Times New Roman" w:hAnsi="Times New Roman" w:cs="Times New Roman"/>
    </w:rPr>
  </w:style>
  <w:style w:type="character" w:customStyle="1" w:styleId="TekstpodstawowywcityZnak">
    <w:name w:val="Tekst podstawowy wcięty Znak"/>
    <w:basedOn w:val="Domylnaczcionkaakapitu"/>
    <w:link w:val="Tekstpodstawowywcity"/>
    <w:uiPriority w:val="99"/>
    <w:rsid w:val="00561772"/>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B23D50"/>
    <w:rPr>
      <w:rFonts w:ascii="Verdana-Bold" w:hAnsi="Verdana-Bold" w:hint="default"/>
      <w:b/>
      <w:bCs/>
      <w:i w:val="0"/>
      <w:iCs w:val="0"/>
      <w:color w:val="000000"/>
      <w:sz w:val="20"/>
      <w:szCs w:val="20"/>
    </w:rPr>
  </w:style>
  <w:style w:type="character" w:styleId="Hipercze">
    <w:name w:val="Hyperlink"/>
    <w:basedOn w:val="Domylnaczcionkaakapitu"/>
    <w:uiPriority w:val="99"/>
    <w:unhideWhenUsed/>
    <w:rsid w:val="005965FA"/>
    <w:rPr>
      <w:color w:val="0563C1" w:themeColor="hyperlink"/>
      <w:u w:val="single"/>
    </w:rPr>
  </w:style>
  <w:style w:type="character" w:customStyle="1" w:styleId="fontstyle21">
    <w:name w:val="fontstyle21"/>
    <w:basedOn w:val="Domylnaczcionkaakapitu"/>
    <w:rsid w:val="0051238C"/>
    <w:rPr>
      <w:rFonts w:ascii="Verdana" w:hAnsi="Verdana" w:hint="default"/>
      <w:b/>
      <w:bCs/>
      <w:i w:val="0"/>
      <w:iCs w:val="0"/>
      <w:color w:val="000000"/>
      <w:sz w:val="18"/>
      <w:szCs w:val="18"/>
    </w:rPr>
  </w:style>
  <w:style w:type="character" w:customStyle="1" w:styleId="fontstyle31">
    <w:name w:val="fontstyle31"/>
    <w:basedOn w:val="Domylnaczcionkaakapitu"/>
    <w:rsid w:val="00AD5E04"/>
    <w:rPr>
      <w:rFonts w:ascii="Verdana" w:hAnsi="Verdana" w:hint="default"/>
      <w:b w:val="0"/>
      <w:bCs w:val="0"/>
      <w:i/>
      <w:iCs/>
      <w:color w:val="000000"/>
      <w:sz w:val="20"/>
      <w:szCs w:val="20"/>
    </w:rPr>
  </w:style>
  <w:style w:type="character" w:styleId="Odwoaniedokomentarza">
    <w:name w:val="annotation reference"/>
    <w:basedOn w:val="Domylnaczcionkaakapitu"/>
    <w:uiPriority w:val="99"/>
    <w:semiHidden/>
    <w:unhideWhenUsed/>
    <w:rsid w:val="005773BA"/>
    <w:rPr>
      <w:sz w:val="16"/>
      <w:szCs w:val="16"/>
    </w:rPr>
  </w:style>
  <w:style w:type="paragraph" w:styleId="Tekstkomentarza">
    <w:name w:val="annotation text"/>
    <w:basedOn w:val="Normalny"/>
    <w:link w:val="TekstkomentarzaZnak"/>
    <w:uiPriority w:val="99"/>
    <w:semiHidden/>
    <w:unhideWhenUsed/>
    <w:rsid w:val="005773BA"/>
    <w:rPr>
      <w:sz w:val="20"/>
      <w:szCs w:val="20"/>
    </w:rPr>
  </w:style>
  <w:style w:type="character" w:customStyle="1" w:styleId="TekstkomentarzaZnak">
    <w:name w:val="Tekst komentarza Znak"/>
    <w:basedOn w:val="Domylnaczcionkaakapitu"/>
    <w:link w:val="Tekstkomentarza"/>
    <w:uiPriority w:val="99"/>
    <w:semiHidden/>
    <w:rsid w:val="005773BA"/>
    <w:rPr>
      <w:rFonts w:ascii="Verdana" w:eastAsiaTheme="minorEastAsia" w:hAnsi="Verdana"/>
      <w:sz w:val="20"/>
      <w:szCs w:val="20"/>
      <w:lang w:eastAsia="pl-PL"/>
    </w:rPr>
  </w:style>
  <w:style w:type="paragraph" w:styleId="Tematkomentarza">
    <w:name w:val="annotation subject"/>
    <w:basedOn w:val="Tekstkomentarza"/>
    <w:next w:val="Tekstkomentarza"/>
    <w:link w:val="TematkomentarzaZnak"/>
    <w:unhideWhenUsed/>
    <w:rsid w:val="005773BA"/>
    <w:rPr>
      <w:b/>
      <w:bCs/>
    </w:rPr>
  </w:style>
  <w:style w:type="character" w:customStyle="1" w:styleId="TematkomentarzaZnak">
    <w:name w:val="Temat komentarza Znak"/>
    <w:basedOn w:val="TekstkomentarzaZnak"/>
    <w:link w:val="Tematkomentarza"/>
    <w:rsid w:val="005773BA"/>
    <w:rPr>
      <w:rFonts w:ascii="Verdana" w:eastAsiaTheme="minorEastAsia" w:hAnsi="Verdana"/>
      <w:b/>
      <w:bCs/>
      <w:sz w:val="20"/>
      <w:szCs w:val="20"/>
      <w:lang w:eastAsia="pl-PL"/>
    </w:rPr>
  </w:style>
  <w:style w:type="character" w:customStyle="1" w:styleId="AkapitzlistZnak">
    <w:name w:val="Akapit z listą Znak"/>
    <w:aliases w:val="normalny tekst Znak,L1 Znak,Numerowanie Znak,Akapit z listą5 Znak,List Paragraph Znak,Normal Znak,Akapit z listą3 Znak,Akapit z listą31 Znak,Wypunktowanie Znak,Normal2 Znak,Asia 2  Akapit z listą Znak,tekst normalny Znak,Obiekt Znak"/>
    <w:link w:val="Akapitzlist"/>
    <w:uiPriority w:val="34"/>
    <w:qFormat/>
    <w:rsid w:val="00F74B0A"/>
    <w:rPr>
      <w:rFonts w:ascii="Times New Roman" w:eastAsia="Times New Roman" w:hAnsi="Times New Roman" w:cs="Times New Roman"/>
      <w:sz w:val="24"/>
      <w:szCs w:val="24"/>
      <w:lang w:eastAsia="pl-PL"/>
    </w:rPr>
  </w:style>
  <w:style w:type="paragraph" w:styleId="Poprawka">
    <w:name w:val="Revision"/>
    <w:hidden/>
    <w:uiPriority w:val="99"/>
    <w:semiHidden/>
    <w:rsid w:val="007921A9"/>
    <w:pPr>
      <w:spacing w:after="0" w:line="240" w:lineRule="auto"/>
    </w:pPr>
    <w:rPr>
      <w:rFonts w:ascii="Verdana" w:eastAsiaTheme="minorEastAsia" w:hAnsi="Verdana"/>
      <w:sz w:val="24"/>
      <w:szCs w:val="24"/>
      <w:lang w:eastAsia="pl-PL"/>
    </w:rPr>
  </w:style>
  <w:style w:type="paragraph" w:styleId="Bezodstpw">
    <w:name w:val="No Spacing"/>
    <w:uiPriority w:val="1"/>
    <w:qFormat/>
    <w:rsid w:val="007539B5"/>
    <w:pPr>
      <w:suppressAutoHyphens/>
      <w:spacing w:after="0" w:line="240" w:lineRule="auto"/>
    </w:pPr>
    <w:rPr>
      <w:rFonts w:ascii="Times New Roman" w:eastAsia="Times New Roman" w:hAnsi="Times New Roman" w:cs="Times New Roman"/>
      <w:sz w:val="24"/>
      <w:szCs w:val="24"/>
      <w:lang w:eastAsia="pl-PL"/>
    </w:rPr>
  </w:style>
  <w:style w:type="paragraph" w:customStyle="1" w:styleId="warunki2">
    <w:name w:val="warunki2"/>
    <w:basedOn w:val="Normalny"/>
    <w:rsid w:val="007539B5"/>
    <w:pPr>
      <w:widowControl/>
      <w:tabs>
        <w:tab w:val="left" w:pos="426"/>
      </w:tabs>
      <w:overflowPunct w:val="0"/>
      <w:ind w:left="709" w:hanging="709"/>
      <w:jc w:val="both"/>
      <w:textAlignment w:val="baseline"/>
    </w:pPr>
    <w:rPr>
      <w:rFonts w:ascii="Times New Roman" w:eastAsia="Times New Roman" w:hAnsi="Times New Roman" w:cs="Times New Roman"/>
      <w:szCs w:val="20"/>
      <w:lang w:val="en-GB"/>
    </w:rPr>
  </w:style>
  <w:style w:type="character" w:styleId="Nierozpoznanawzmianka">
    <w:name w:val="Unresolved Mention"/>
    <w:basedOn w:val="Domylnaczcionkaakapitu"/>
    <w:uiPriority w:val="99"/>
    <w:semiHidden/>
    <w:unhideWhenUsed/>
    <w:rsid w:val="002424A4"/>
    <w:rPr>
      <w:color w:val="605E5C"/>
      <w:shd w:val="clear" w:color="auto" w:fill="E1DFDD"/>
    </w:rPr>
  </w:style>
  <w:style w:type="paragraph" w:styleId="Tekstpodstawowy">
    <w:name w:val="Body Text"/>
    <w:basedOn w:val="Normalny"/>
    <w:link w:val="TekstpodstawowyZnak"/>
    <w:uiPriority w:val="99"/>
    <w:semiHidden/>
    <w:unhideWhenUsed/>
    <w:rsid w:val="008D1458"/>
    <w:pPr>
      <w:spacing w:after="120"/>
    </w:pPr>
  </w:style>
  <w:style w:type="character" w:customStyle="1" w:styleId="TekstpodstawowyZnak">
    <w:name w:val="Tekst podstawowy Znak"/>
    <w:basedOn w:val="Domylnaczcionkaakapitu"/>
    <w:link w:val="Tekstpodstawowy"/>
    <w:uiPriority w:val="99"/>
    <w:semiHidden/>
    <w:rsid w:val="008D1458"/>
    <w:rPr>
      <w:rFonts w:ascii="Verdana" w:eastAsiaTheme="minorEastAsia" w:hAnsi="Verdan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19021">
      <w:bodyDiv w:val="1"/>
      <w:marLeft w:val="0"/>
      <w:marRight w:val="0"/>
      <w:marTop w:val="0"/>
      <w:marBottom w:val="0"/>
      <w:divBdr>
        <w:top w:val="none" w:sz="0" w:space="0" w:color="auto"/>
        <w:left w:val="none" w:sz="0" w:space="0" w:color="auto"/>
        <w:bottom w:val="none" w:sz="0" w:space="0" w:color="auto"/>
        <w:right w:val="none" w:sz="0" w:space="0" w:color="auto"/>
      </w:divBdr>
    </w:div>
    <w:div w:id="167845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32DB7-49E4-466F-B1D9-DE48D037B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3579</Words>
  <Characters>21480</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25009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Kamieniecka Elżbieta</dc:creator>
  <cp:keywords/>
  <dc:description/>
  <cp:lastModifiedBy>Zbucki Bogusław</cp:lastModifiedBy>
  <cp:revision>4</cp:revision>
  <cp:lastPrinted>2025-09-09T08:46:00Z</cp:lastPrinted>
  <dcterms:created xsi:type="dcterms:W3CDTF">2025-10-21T10:37:00Z</dcterms:created>
  <dcterms:modified xsi:type="dcterms:W3CDTF">2025-10-21T10:40:00Z</dcterms:modified>
</cp:coreProperties>
</file>